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C1" w:rsidRPr="00ED0D9E" w:rsidRDefault="00D503C1" w:rsidP="00D503C1">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kolektorów s</w:t>
      </w:r>
      <w:r>
        <w:rPr>
          <w:rFonts w:ascii="Cambria" w:hAnsi="Cambria"/>
          <w:b/>
          <w:i/>
          <w:sz w:val="26"/>
          <w:szCs w:val="26"/>
        </w:rPr>
        <w:t xml:space="preserve">łonecznych </w:t>
      </w:r>
      <w:r>
        <w:rPr>
          <w:rFonts w:ascii="Cambria" w:hAnsi="Cambria"/>
          <w:b/>
          <w:i/>
          <w:sz w:val="26"/>
          <w:szCs w:val="26"/>
        </w:rPr>
        <w:br/>
      </w:r>
      <w:r w:rsidRPr="00B42542">
        <w:rPr>
          <w:rFonts w:ascii="Cambria" w:hAnsi="Cambria"/>
          <w:b/>
          <w:i/>
          <w:sz w:val="26"/>
          <w:szCs w:val="26"/>
        </w:rPr>
        <w:t xml:space="preserve">na terenie </w:t>
      </w:r>
      <w:proofErr w:type="spellStart"/>
      <w:r w:rsidRPr="00B42542">
        <w:rPr>
          <w:rFonts w:ascii="Cambria" w:hAnsi="Cambria"/>
          <w:b/>
          <w:i/>
          <w:sz w:val="26"/>
          <w:szCs w:val="26"/>
        </w:rPr>
        <w:t>gmin</w:t>
      </w:r>
      <w:proofErr w:type="spellEnd"/>
      <w:r w:rsidRPr="00B42542">
        <w:rPr>
          <w:rFonts w:ascii="Cambria" w:hAnsi="Cambria"/>
          <w:b/>
          <w:i/>
          <w:sz w:val="26"/>
          <w:szCs w:val="26"/>
        </w:rPr>
        <w:t>: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 xml:space="preserve">Bartosza </w:t>
      </w:r>
      <w:proofErr w:type="spellStart"/>
      <w:r w:rsidRPr="00ED0D9E">
        <w:rPr>
          <w:rFonts w:ascii="Cambria" w:hAnsi="Cambria"/>
          <w:b/>
          <w:sz w:val="24"/>
          <w:szCs w:val="24"/>
        </w:rPr>
        <w:t>Romowicza</w:t>
      </w:r>
      <w:proofErr w:type="spellEnd"/>
      <w:r w:rsidRPr="00ED0D9E">
        <w:rPr>
          <w:rFonts w:ascii="Cambria" w:hAnsi="Cambria"/>
          <w:b/>
          <w:sz w:val="24"/>
          <w:szCs w:val="24"/>
        </w:rPr>
        <w:t xml:space="preserve">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w:t>
      </w:r>
      <w:proofErr w:type="spellStart"/>
      <w:r w:rsidRPr="00ED0D9E">
        <w:rPr>
          <w:rFonts w:ascii="Cambria" w:hAnsi="Cambria"/>
          <w:b/>
          <w:sz w:val="24"/>
          <w:szCs w:val="24"/>
        </w:rPr>
        <w:t>Kaczmaryk</w:t>
      </w:r>
      <w:proofErr w:type="spellEnd"/>
      <w:r w:rsidRPr="00ED0D9E">
        <w:rPr>
          <w:rFonts w:ascii="Cambria" w:hAnsi="Cambria"/>
          <w:b/>
          <w:sz w:val="24"/>
          <w:szCs w:val="24"/>
        </w:rPr>
        <w:t xml:space="preserve"> - </w:t>
      </w:r>
      <w:proofErr w:type="spellStart"/>
      <w:r w:rsidRPr="00ED0D9E">
        <w:rPr>
          <w:rFonts w:ascii="Cambria" w:hAnsi="Cambria"/>
          <w:b/>
          <w:sz w:val="24"/>
          <w:szCs w:val="24"/>
        </w:rPr>
        <w:t>Elmerych</w:t>
      </w:r>
      <w:proofErr w:type="spellEnd"/>
      <w:r w:rsidRPr="00ED0D9E">
        <w:rPr>
          <w:rFonts w:ascii="Cambria" w:hAnsi="Cambria"/>
          <w:b/>
          <w:sz w:val="24"/>
          <w:szCs w:val="24"/>
        </w:rPr>
        <w:t xml:space="preserve">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w:t>
      </w:r>
      <w:proofErr w:type="spellStart"/>
      <w:r>
        <w:rPr>
          <w:rFonts w:ascii="Cambria" w:hAnsi="Cambria"/>
          <w:sz w:val="24"/>
          <w:szCs w:val="24"/>
        </w:rPr>
        <w:t>Cisnej</w:t>
      </w:r>
      <w:proofErr w:type="spellEnd"/>
      <w:r>
        <w:rPr>
          <w:rFonts w:ascii="Cambria" w:hAnsi="Cambria"/>
          <w:sz w:val="24"/>
          <w:szCs w:val="24"/>
        </w:rPr>
        <w:t xml:space="preserve">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Jadwigi </w:t>
      </w:r>
      <w:proofErr w:type="spellStart"/>
      <w:r w:rsidRPr="00ED0D9E">
        <w:rPr>
          <w:rFonts w:ascii="Cambria" w:hAnsi="Cambria"/>
          <w:b/>
          <w:sz w:val="24"/>
          <w:szCs w:val="24"/>
        </w:rPr>
        <w:t>Leicht</w:t>
      </w:r>
      <w:proofErr w:type="spellEnd"/>
      <w:r w:rsidRPr="00ED0D9E">
        <w:rPr>
          <w:rFonts w:ascii="Cambria" w:hAnsi="Cambria"/>
          <w:b/>
          <w:sz w:val="24"/>
          <w:szCs w:val="24"/>
        </w:rPr>
        <w:t xml:space="preserve">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Teresy </w:t>
      </w:r>
      <w:proofErr w:type="spellStart"/>
      <w:r w:rsidRPr="00ED0D9E">
        <w:rPr>
          <w:rFonts w:ascii="Cambria" w:hAnsi="Cambria"/>
          <w:b/>
          <w:sz w:val="24"/>
          <w:szCs w:val="24"/>
        </w:rPr>
        <w:t>Karabanowskiej</w:t>
      </w:r>
      <w:proofErr w:type="spellEnd"/>
      <w:r w:rsidRPr="00ED0D9E">
        <w:rPr>
          <w:rFonts w:ascii="Cambria" w:hAnsi="Cambria"/>
          <w:b/>
          <w:sz w:val="24"/>
          <w:szCs w:val="24"/>
        </w:rPr>
        <w:t xml:space="preserve">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Lucyny </w:t>
      </w:r>
      <w:proofErr w:type="spellStart"/>
      <w:r w:rsidRPr="00ED0D9E">
        <w:rPr>
          <w:rFonts w:ascii="Cambria" w:hAnsi="Cambria"/>
          <w:b/>
          <w:sz w:val="24"/>
          <w:szCs w:val="24"/>
        </w:rPr>
        <w:t>Weremińskiej</w:t>
      </w:r>
      <w:proofErr w:type="spellEnd"/>
      <w:r w:rsidRPr="00ED0D9E">
        <w:rPr>
          <w:rFonts w:ascii="Cambria" w:hAnsi="Cambria"/>
          <w:b/>
          <w:sz w:val="24"/>
          <w:szCs w:val="24"/>
        </w:rPr>
        <w:t xml:space="preserve">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 xml:space="preserve">realizowany przez Gminę Ustrzyki Dolne w Partnerstwie z gminami: Cisna, Czarna, Olszanica i Solina w ramach osi priorytetowej III Czysta Energia, Działanie 3.1. „Rozwój OZE -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w:t>
      </w:r>
      <w:proofErr w:type="spellStart"/>
      <w:r w:rsidRPr="00ED0D9E">
        <w:rPr>
          <w:rFonts w:ascii="Cambria" w:hAnsi="Cambria" w:cs="Calibri"/>
          <w:sz w:val="24"/>
          <w:szCs w:val="24"/>
        </w:rPr>
        <w:t>system</w:t>
      </w:r>
      <w:proofErr w:type="spellEnd"/>
      <w:r w:rsidRPr="00ED0D9E">
        <w:rPr>
          <w:rFonts w:ascii="Cambria" w:hAnsi="Cambria" w:cs="Calibri"/>
          <w:sz w:val="24"/>
          <w:szCs w:val="24"/>
        </w:rPr>
        <w:t xml:space="preserve"> energii odnawialnej, tj. zespół urządzeń i instalacji (kolektory słoneczne) wykorzystujących odnawialne źródła energii (energię słoneczną), </w:t>
      </w:r>
      <w:r>
        <w:rPr>
          <w:rFonts w:ascii="Cambria" w:hAnsi="Cambria" w:cs="Calibri"/>
          <w:bCs/>
          <w:sz w:val="24"/>
          <w:szCs w:val="24"/>
          <w:lang w:eastAsia="pl-PL"/>
        </w:rPr>
        <w:t>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lastRenderedPageBreak/>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 xml:space="preserve">o której mowa w ust. 1, oraz nie podlega wykluczeniu na podstawie art. 24 ust. 1 </w:t>
      </w:r>
      <w:proofErr w:type="spellStart"/>
      <w:r w:rsidRPr="00ED0D9E">
        <w:rPr>
          <w:rFonts w:ascii="Cambria" w:hAnsi="Cambria"/>
          <w:sz w:val="24"/>
          <w:szCs w:val="24"/>
        </w:rPr>
        <w:t>pkt</w:t>
      </w:r>
      <w:proofErr w:type="spellEnd"/>
      <w:r w:rsidRPr="00ED0D9E">
        <w:rPr>
          <w:rFonts w:ascii="Cambria" w:hAnsi="Cambria"/>
          <w:sz w:val="24"/>
          <w:szCs w:val="24"/>
        </w:rPr>
        <w:t xml:space="preserve"> 12) – 23) oraz art. 24 ust. 5 </w:t>
      </w:r>
      <w:proofErr w:type="spellStart"/>
      <w:r w:rsidRPr="00ED0D9E">
        <w:rPr>
          <w:rFonts w:ascii="Cambria" w:hAnsi="Cambria"/>
          <w:sz w:val="24"/>
          <w:szCs w:val="24"/>
        </w:rPr>
        <w:t>pkt</w:t>
      </w:r>
      <w:proofErr w:type="spellEnd"/>
      <w:r w:rsidRPr="00ED0D9E">
        <w:rPr>
          <w:rFonts w:ascii="Cambria" w:hAnsi="Cambria"/>
          <w:sz w:val="24"/>
          <w:szCs w:val="24"/>
        </w:rPr>
        <w:t xml:space="preserve">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 xml:space="preserve">instalacji kolektorów słonecznych na terenie </w:t>
      </w:r>
      <w:proofErr w:type="spellStart"/>
      <w:r w:rsidRPr="00DD3648">
        <w:rPr>
          <w:rFonts w:ascii="Cambria" w:hAnsi="Cambria"/>
          <w:b/>
          <w:i/>
          <w:sz w:val="24"/>
          <w:szCs w:val="24"/>
        </w:rPr>
        <w:t>gmin</w:t>
      </w:r>
      <w:proofErr w:type="spellEnd"/>
      <w:r w:rsidRPr="00DD3648">
        <w:rPr>
          <w:rFonts w:ascii="Cambria" w:hAnsi="Cambria"/>
          <w:b/>
          <w:i/>
          <w:sz w:val="24"/>
          <w:szCs w:val="24"/>
        </w:rPr>
        <w:t>: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kolektorów słonecznych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numPr>
          <w:ilvl w:val="0"/>
          <w:numId w:val="6"/>
        </w:numPr>
        <w:spacing w:line="276" w:lineRule="auto"/>
        <w:jc w:val="both"/>
        <w:rPr>
          <w:rFonts w:ascii="Cambria" w:hAnsi="Cambria"/>
          <w:b/>
          <w:sz w:val="24"/>
          <w:szCs w:val="24"/>
        </w:rPr>
      </w:pPr>
      <w:r w:rsidRPr="00DD3648">
        <w:rPr>
          <w:rFonts w:ascii="Cambria" w:hAnsi="Cambria"/>
          <w:b/>
          <w:sz w:val="24"/>
          <w:szCs w:val="24"/>
        </w:rPr>
        <w:t>Zestawy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7"/>
        </w:numPr>
        <w:spacing w:line="276" w:lineRule="auto"/>
        <w:jc w:val="both"/>
        <w:rPr>
          <w:rFonts w:ascii="Cambria" w:hAnsi="Cambria"/>
          <w:sz w:val="24"/>
          <w:szCs w:val="24"/>
        </w:rPr>
      </w:pPr>
      <w:r w:rsidRPr="00DD3648">
        <w:rPr>
          <w:rFonts w:ascii="Cambria" w:hAnsi="Cambria"/>
          <w:sz w:val="24"/>
          <w:szCs w:val="24"/>
        </w:rPr>
        <w:t>14 zestawów składających się z: 2 kolektorów słonecznych (płaskich) + zasobnik solarny 300 l – w budynkach mieszkalnych;</w:t>
      </w:r>
    </w:p>
    <w:p w:rsidR="00D503C1" w:rsidRPr="00DD3648" w:rsidRDefault="003F02C3" w:rsidP="00D503C1">
      <w:pPr>
        <w:pStyle w:val="Akapitzlist"/>
        <w:numPr>
          <w:ilvl w:val="0"/>
          <w:numId w:val="7"/>
        </w:numPr>
        <w:spacing w:line="276" w:lineRule="auto"/>
        <w:jc w:val="both"/>
        <w:rPr>
          <w:rFonts w:ascii="Cambria" w:hAnsi="Cambria"/>
          <w:sz w:val="24"/>
          <w:szCs w:val="24"/>
        </w:rPr>
      </w:pPr>
      <w:r>
        <w:rPr>
          <w:rFonts w:ascii="Cambria" w:hAnsi="Cambria"/>
          <w:sz w:val="24"/>
          <w:szCs w:val="24"/>
        </w:rPr>
        <w:t>44</w:t>
      </w:r>
      <w:r w:rsidR="00D503C1" w:rsidRPr="00DD3648">
        <w:rPr>
          <w:rFonts w:ascii="Cambria" w:hAnsi="Cambria"/>
          <w:sz w:val="24"/>
          <w:szCs w:val="24"/>
        </w:rPr>
        <w:t xml:space="preserve"> zestawów składających się z: 3 kolektorów słonecznych (płaskich) + zasobnik </w:t>
      </w:r>
      <w:r>
        <w:rPr>
          <w:rFonts w:ascii="Cambria" w:hAnsi="Cambria"/>
          <w:sz w:val="24"/>
          <w:szCs w:val="24"/>
        </w:rPr>
        <w:t>solarny 300 l – 41</w:t>
      </w:r>
      <w:r w:rsidR="00D503C1" w:rsidRPr="00DD3648">
        <w:rPr>
          <w:rFonts w:ascii="Cambria" w:hAnsi="Cambria"/>
          <w:sz w:val="24"/>
          <w:szCs w:val="24"/>
        </w:rPr>
        <w:t xml:space="preserve"> szt. w budynkach mieszkalnych oraz 3 szt. w budynkach niemieszkalnych;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 xml:space="preserve">8 zestawów składających się z: 3 kolektorów słonecznych (płaskich) + zasobnik solarny 300 l – w budynkach 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F710D3" w:rsidP="00D503C1">
      <w:pPr>
        <w:pStyle w:val="Akapitzlist"/>
        <w:numPr>
          <w:ilvl w:val="0"/>
          <w:numId w:val="9"/>
        </w:numPr>
        <w:spacing w:line="276" w:lineRule="auto"/>
        <w:jc w:val="both"/>
        <w:rPr>
          <w:rFonts w:ascii="Cambria" w:hAnsi="Cambria"/>
          <w:sz w:val="24"/>
          <w:szCs w:val="24"/>
        </w:rPr>
      </w:pPr>
      <w:ins w:id="1" w:author="Ja" w:date="2018-06-12T12:48:00Z">
        <w:r>
          <w:rPr>
            <w:rFonts w:ascii="Cambria" w:hAnsi="Cambria"/>
            <w:sz w:val="24"/>
            <w:szCs w:val="24"/>
          </w:rPr>
          <w:t xml:space="preserve">9 </w:t>
        </w:r>
      </w:ins>
      <w:del w:id="2" w:author="Ja" w:date="2018-06-12T12:48:00Z">
        <w:r w:rsidR="00D503C1" w:rsidRPr="00DD3648" w:rsidDel="00F710D3">
          <w:rPr>
            <w:rFonts w:ascii="Cambria" w:hAnsi="Cambria"/>
            <w:sz w:val="24"/>
            <w:szCs w:val="24"/>
          </w:rPr>
          <w:delText xml:space="preserve">10 </w:delText>
        </w:r>
      </w:del>
      <w:r w:rsidR="00D503C1" w:rsidRPr="00DD3648">
        <w:rPr>
          <w:rFonts w:ascii="Cambria" w:hAnsi="Cambria"/>
          <w:sz w:val="24"/>
          <w:szCs w:val="24"/>
        </w:rPr>
        <w:t>zestawów składających się z: 2 kolektorów słonecznych (płaskich) + zasobnik solarny 300 l – w budynkach mieszkalnych;</w:t>
      </w:r>
    </w:p>
    <w:p w:rsidR="00D503C1" w:rsidRPr="00DD3648" w:rsidRDefault="00D503C1" w:rsidP="00D503C1">
      <w:pPr>
        <w:pStyle w:val="Akapitzlist"/>
        <w:numPr>
          <w:ilvl w:val="0"/>
          <w:numId w:val="9"/>
        </w:numPr>
        <w:spacing w:line="276" w:lineRule="auto"/>
        <w:jc w:val="both"/>
        <w:rPr>
          <w:rFonts w:ascii="Cambria" w:hAnsi="Cambria"/>
          <w:sz w:val="24"/>
          <w:szCs w:val="24"/>
        </w:rPr>
      </w:pPr>
      <w:r w:rsidRPr="00DD3648">
        <w:rPr>
          <w:rFonts w:ascii="Cambria" w:hAnsi="Cambria"/>
          <w:sz w:val="24"/>
          <w:szCs w:val="24"/>
        </w:rPr>
        <w:t>1</w:t>
      </w:r>
      <w:ins w:id="3" w:author="Ja" w:date="2018-06-12T12:48:00Z">
        <w:r w:rsidR="00F710D3">
          <w:rPr>
            <w:rFonts w:ascii="Cambria" w:hAnsi="Cambria"/>
            <w:sz w:val="24"/>
            <w:szCs w:val="24"/>
          </w:rPr>
          <w:t>6</w:t>
        </w:r>
      </w:ins>
      <w:del w:id="4" w:author="Ja" w:date="2018-06-12T12:48:00Z">
        <w:r w:rsidRPr="00DD3648" w:rsidDel="00F710D3">
          <w:rPr>
            <w:rFonts w:ascii="Cambria" w:hAnsi="Cambria"/>
            <w:sz w:val="24"/>
            <w:szCs w:val="24"/>
          </w:rPr>
          <w:delText>5</w:delText>
        </w:r>
      </w:del>
      <w:r w:rsidRPr="00DD3648">
        <w:rPr>
          <w:rFonts w:ascii="Cambria" w:hAnsi="Cambria"/>
          <w:sz w:val="24"/>
          <w:szCs w:val="24"/>
        </w:rPr>
        <w:t xml:space="preserve"> zestawów składających się z: 3 kolektorów słonecznych (płaskich) + zasobnik solarny 300 l – 1</w:t>
      </w:r>
      <w:ins w:id="5" w:author="Ja" w:date="2018-06-12T12:48:00Z">
        <w:r w:rsidR="00F710D3">
          <w:rPr>
            <w:rFonts w:ascii="Cambria" w:hAnsi="Cambria"/>
            <w:sz w:val="24"/>
            <w:szCs w:val="24"/>
          </w:rPr>
          <w:t>4</w:t>
        </w:r>
      </w:ins>
      <w:del w:id="6" w:author="Ja" w:date="2018-06-12T12:48:00Z">
        <w:r w:rsidRPr="00DD3648" w:rsidDel="00F710D3">
          <w:rPr>
            <w:rFonts w:ascii="Cambria" w:hAnsi="Cambria"/>
            <w:sz w:val="24"/>
            <w:szCs w:val="24"/>
          </w:rPr>
          <w:delText>3</w:delText>
        </w:r>
      </w:del>
      <w:r w:rsidRPr="00DD3648">
        <w:rPr>
          <w:rFonts w:ascii="Cambria" w:hAnsi="Cambria"/>
          <w:sz w:val="24"/>
          <w:szCs w:val="24"/>
        </w:rPr>
        <w:t xml:space="preserve"> szt. w budynkach mieszkalnych oraz 2 szt. zestawów na gruncie;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lastRenderedPageBreak/>
        <w:t>22 zestawów składających się z: 2 kolektorów słonecznych (płaskich) + zasobnik solarny 300 l – 19 szt. w budynkach mieszkalnych oraz 3 szt. zestawów na gruncie;</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t>32 zestawów składających się z: 3 kolektorów słonecznych (płaskich) + zasobnik solarny 300 l – 31 szt.  w budynkach mieszkalnych oraz 1 zestawu na gruncie;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59 zestawów składających się z: 3 kolektorów słonecznych (płaskich) + zasobnik solarny 300 l – 56 szt. w budynkach mieszkalnych oraz 3 szt. w budynkach niemieszkalnych;</w:t>
      </w:r>
    </w:p>
    <w:p w:rsidR="00D503C1" w:rsidRPr="00DD3648" w:rsidRDefault="00D503C1" w:rsidP="00D503C1">
      <w:pPr>
        <w:pStyle w:val="Akapitzlist"/>
        <w:numPr>
          <w:ilvl w:val="0"/>
          <w:numId w:val="18"/>
        </w:numPr>
        <w:jc w:val="both"/>
        <w:rPr>
          <w:rFonts w:ascii="Cambria" w:hAnsi="Cambria"/>
          <w:sz w:val="24"/>
          <w:szCs w:val="24"/>
        </w:rPr>
      </w:pPr>
      <w:r w:rsidRPr="00DD3648">
        <w:rPr>
          <w:rFonts w:ascii="Cambria" w:hAnsi="Cambria"/>
          <w:sz w:val="24"/>
          <w:szCs w:val="24"/>
        </w:rPr>
        <w:t>opracowanie indywidualnych koncepcji wykonania instalacji z uzyskaniem akceptacji inspektora nadzoru oraz uzgodnionej z użytkownikiem obiektu;</w:t>
      </w:r>
    </w:p>
    <w:p w:rsidR="000C5435" w:rsidRPr="00DD3648" w:rsidRDefault="000C5435" w:rsidP="000C5435">
      <w:pPr>
        <w:pStyle w:val="Akapitzlist"/>
        <w:numPr>
          <w:ilvl w:val="0"/>
          <w:numId w:val="18"/>
        </w:numPr>
        <w:spacing w:line="256" w:lineRule="auto"/>
        <w:jc w:val="both"/>
        <w:rPr>
          <w:rFonts w:ascii="Cambria" w:hAnsi="Cambria"/>
          <w:sz w:val="24"/>
          <w:szCs w:val="24"/>
        </w:rPr>
      </w:pPr>
      <w:r w:rsidRPr="00DD3648">
        <w:rPr>
          <w:rFonts w:ascii="Cambria" w:hAnsi="Cambria"/>
          <w:sz w:val="24"/>
          <w:szCs w:val="24"/>
        </w:rPr>
        <w:t>opracowanie indywidualnych koncepcji instalacji elektrycznej i ochrony odgromowej z uzyskaniem akceptacji inspektora nadzoru oraz uzgodnionej z użytkownikiem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demontaż istniejącego podgrzewacza </w:t>
      </w:r>
      <w:proofErr w:type="spellStart"/>
      <w:r w:rsidRPr="00DD3648">
        <w:rPr>
          <w:rFonts w:ascii="Cambria" w:hAnsi="Cambria"/>
          <w:sz w:val="24"/>
          <w:szCs w:val="24"/>
        </w:rPr>
        <w:t>c.w.u</w:t>
      </w:r>
      <w:proofErr w:type="spellEnd"/>
      <w:r w:rsidRPr="00DD3648">
        <w:rPr>
          <w:rFonts w:ascii="Cambria" w:hAnsi="Cambria"/>
          <w:sz w:val="24"/>
          <w:szCs w:val="24"/>
        </w:rPr>
        <w:t>. i odłączenie go od istniejącej instalacji (zdemontowany podgrzewacz pozostaje w dyspozycji właściciela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montaż nowego podgrzewacza </w:t>
      </w:r>
      <w:proofErr w:type="spellStart"/>
      <w:r w:rsidRPr="00DD3648">
        <w:rPr>
          <w:rFonts w:ascii="Cambria" w:hAnsi="Cambria"/>
          <w:sz w:val="24"/>
          <w:szCs w:val="24"/>
        </w:rPr>
        <w:t>c.w.u</w:t>
      </w:r>
      <w:proofErr w:type="spellEnd"/>
      <w:r w:rsidRPr="00DD3648">
        <w:rPr>
          <w:rFonts w:ascii="Cambria" w:hAnsi="Cambria"/>
          <w:sz w:val="24"/>
          <w:szCs w:val="24"/>
        </w:rPr>
        <w:t xml:space="preserve">. wraz z zaworem mieszającym i wbudowanie go w obieg instalacji </w:t>
      </w:r>
      <w:proofErr w:type="spellStart"/>
      <w:r w:rsidRPr="00DD3648">
        <w:rPr>
          <w:rFonts w:ascii="Cambria" w:hAnsi="Cambria"/>
          <w:sz w:val="24"/>
          <w:szCs w:val="24"/>
        </w:rPr>
        <w:t>c.w.u</w:t>
      </w:r>
      <w:proofErr w:type="spellEnd"/>
      <w:r w:rsidRPr="00DD3648">
        <w:rPr>
          <w:rFonts w:ascii="Cambria" w:hAnsi="Cambria"/>
          <w:sz w:val="24"/>
          <w:szCs w:val="24"/>
        </w:rPr>
        <w:t>.;</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montaż i izolacja rurociągów między kolektorami, grupą pompową a podgrzewaczem </w:t>
      </w:r>
      <w:proofErr w:type="spellStart"/>
      <w:r w:rsidRPr="00DD3648">
        <w:rPr>
          <w:rFonts w:ascii="Cambria" w:hAnsi="Cambria"/>
          <w:sz w:val="24"/>
          <w:szCs w:val="24"/>
        </w:rPr>
        <w:t>c.w.u</w:t>
      </w:r>
      <w:proofErr w:type="spellEnd"/>
      <w:r w:rsidRPr="00DD3648">
        <w:rPr>
          <w:rFonts w:ascii="Cambria" w:hAnsi="Cambria"/>
          <w:sz w:val="24"/>
          <w:szCs w:val="24"/>
        </w:rPr>
        <w:t>.;</w:t>
      </w:r>
    </w:p>
    <w:p w:rsidR="000C5435" w:rsidRPr="00DD3648" w:rsidRDefault="000C5435" w:rsidP="000C5435">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kolektorów na budynku ze szczególnym uwzględnieniem  istniejących konstrukcji dachowych pod względem wytrzymałości na dodatkowe  obciążenia (możliwość wzmacniania istniejących konstrukcji);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czujników temperatury w kolektorach słonecznych i w zbiorniku;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podłączenie istniejącego źródła ciepła do podgrzewacza </w:t>
      </w:r>
      <w:proofErr w:type="spellStart"/>
      <w:r w:rsidRPr="00DD3648">
        <w:rPr>
          <w:rFonts w:ascii="Cambria" w:hAnsi="Cambria"/>
          <w:sz w:val="24"/>
          <w:szCs w:val="24"/>
        </w:rPr>
        <w:t>c.w.u</w:t>
      </w:r>
      <w:proofErr w:type="spellEnd"/>
      <w:r w:rsidRPr="00DD3648">
        <w:rPr>
          <w:rFonts w:ascii="Cambria" w:hAnsi="Cambria"/>
          <w:sz w:val="24"/>
          <w:szCs w:val="24"/>
        </w:rPr>
        <w:t>.;</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przepłukanie płynem solarnym i przeprowadzenie prób szczelności instalacji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napełnienie, odpowietrzenie i odpowiednie wyregulowanie przepływu cieczy oraz ustalenie prawidłowego ciśnienia wg instrukcji producenta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wykończenie co najmniej zgodnie ze stanem pierwotnym okolic przejść instalacji (tynk/ocieplenie, przejścia przez ściany, stropy, dach) oraz skuteczne zabezpieczenie przed wpływem warunków atmosferycznych miejsc na zewnątrz obiektu, gdzie prowadzone były prace montażowe;</w:t>
      </w:r>
    </w:p>
    <w:p w:rsidR="00CE2427" w:rsidRPr="00DD3648" w:rsidRDefault="00CE2427" w:rsidP="00DD3648">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lastRenderedPageBreak/>
        <w:t>zaprogramowanie i uruchomienie układu automatyki wraz z podłączeniem modemu komunikacyjnego do regulatora i przytwierdzenie go do ściany obok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przeszkolenie użytkownika instalacji w obsłudze zastosowanych urządzeń;</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umieszczenia w sposób trwały informacji w miejscu widocznym kolektora </w:t>
      </w:r>
      <w:r w:rsidRPr="00DD3648">
        <w:rPr>
          <w:rFonts w:ascii="Cambria" w:hAnsi="Cambria"/>
          <w:i/>
          <w:sz w:val="24"/>
          <w:szCs w:val="24"/>
        </w:rPr>
        <w:t>„RPO WP na lata 2014-2020 Oś priorytetowa 3 Czysta Energia, Działanie 3.1. Rozwój OZE”;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przekazanie Zamawiającemu dokumentacji powykonawczej dla każdej lokalizacji zawierającej co najmniej:</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schemat instalacji oraz dokumentację fotograficzną;</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prostą instrukcję obsługi instalacji napisaną językiem nietechnicznym w języku polskim;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protokoły przeprowadzonych prób i badań z wynikiem pozytywnym;</w:t>
      </w:r>
    </w:p>
    <w:p w:rsidR="00CE2427" w:rsidRPr="00DD3648" w:rsidRDefault="00CE2427" w:rsidP="00CE2427">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wnioski wykonawcy o zatwierdzenie materiałów, urządzeń i armatury,</w:t>
      </w:r>
    </w:p>
    <w:p w:rsidR="00CE2427" w:rsidRPr="00DD3648" w:rsidRDefault="00CE2427" w:rsidP="00DD3648">
      <w:pPr>
        <w:pStyle w:val="Akapitzlist"/>
        <w:spacing w:line="276" w:lineRule="auto"/>
        <w:ind w:left="1080"/>
        <w:jc w:val="both"/>
        <w:rPr>
          <w:rFonts w:ascii="Cambria" w:hAnsi="Cambria"/>
          <w:sz w:val="24"/>
          <w:szCs w:val="24"/>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deklaracje zgodności, certyfikaty bezpieczeństwa, atesty, deklaracje zgodności</w:t>
      </w:r>
      <w:r w:rsidR="00CE2427" w:rsidRPr="00DD3648">
        <w:rPr>
          <w:rFonts w:ascii="Cambria" w:hAnsi="Cambria"/>
          <w:sz w:val="24"/>
          <w:szCs w:val="24"/>
        </w:rPr>
        <w:t>, certyfikaty  z oznaczeniami  CE</w:t>
      </w:r>
      <w:r w:rsidRPr="00DD3648">
        <w:rPr>
          <w:rFonts w:ascii="Cambria" w:hAnsi="Cambria"/>
          <w:sz w:val="24"/>
          <w:szCs w:val="24"/>
        </w:rPr>
        <w:t>;</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techniczne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gwarancyjne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Kartę Regulacji;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dokumentację Techniczno – Ruchową;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eastAsia="SimSun" w:hAnsi="Cambria" w:cs="Arial"/>
          <w:sz w:val="24"/>
          <w:szCs w:val="24"/>
          <w:lang w:eastAsia="zh-CN"/>
        </w:rPr>
        <w:t>Protokół Instalacji podpisany przez certyfikowanego Instalatora;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przeszkolenia Użytkownika w zakresie bezpiecznej obsługi instalacji;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odbioru Instalacji podpisany przez Przedstawiciela Zamawiającego oraz Wykonawcę przy współudziale Użytkownika;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inne elementy ujęte w załączniku nr 1a do SIWZ i </w:t>
      </w:r>
      <w:r w:rsidR="0029774C">
        <w:rPr>
          <w:rFonts w:ascii="Cambria" w:hAnsi="Cambria"/>
          <w:sz w:val="24"/>
          <w:szCs w:val="24"/>
        </w:rPr>
        <w:t xml:space="preserve">niniejszym </w:t>
      </w:r>
      <w:r w:rsidRPr="00DD3648">
        <w:rPr>
          <w:rFonts w:ascii="Cambria" w:hAnsi="Cambria"/>
          <w:sz w:val="24"/>
          <w:szCs w:val="24"/>
        </w:rPr>
        <w:t>wzorze Umowy stanowiącym załącznik Nr 2a do SIWZ.</w:t>
      </w:r>
    </w:p>
    <w:p w:rsidR="00D503C1" w:rsidRPr="00DD3648" w:rsidRDefault="00D503C1" w:rsidP="00D503C1">
      <w:pPr>
        <w:pStyle w:val="Akapitzlist"/>
        <w:spacing w:line="276" w:lineRule="auto"/>
        <w:ind w:left="1080"/>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2B39F1">
        <w:rPr>
          <w:rFonts w:ascii="Cambria" w:hAnsi="Cambria" w:cs="†¯øw≥¸"/>
          <w:b/>
          <w:color w:val="000000"/>
          <w:sz w:val="24"/>
          <w:szCs w:val="24"/>
        </w:rPr>
        <w:t>15</w:t>
      </w:r>
      <w:r w:rsidRPr="00ED0D9E">
        <w:rPr>
          <w:rFonts w:ascii="Cambria" w:hAnsi="Cambria" w:cs="†¯øw≥¸"/>
          <w:b/>
          <w:color w:val="000000"/>
          <w:sz w:val="24"/>
          <w:szCs w:val="24"/>
        </w:rPr>
        <w:t>.1</w:t>
      </w:r>
      <w:r w:rsidR="002B39F1">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w:t>
      </w:r>
      <w:r w:rsidRPr="00ED0D9E">
        <w:rPr>
          <w:rFonts w:ascii="Cambria" w:hAnsi="Cambria" w:cs="Arial"/>
          <w:bCs/>
          <w:sz w:val="24"/>
          <w:szCs w:val="24"/>
        </w:rPr>
        <w:t xml:space="preserve">nie później niż </w:t>
      </w:r>
      <w:r w:rsidR="0005064F">
        <w:rPr>
          <w:rFonts w:ascii="Cambria" w:hAnsi="Cambria" w:cs="Arial"/>
          <w:b/>
          <w:bCs/>
          <w:sz w:val="24"/>
          <w:szCs w:val="24"/>
        </w:rPr>
        <w:t>do dnia 31.0</w:t>
      </w:r>
      <w:r w:rsidR="002B39F1">
        <w:rPr>
          <w:rFonts w:ascii="Cambria" w:hAnsi="Cambria" w:cs="Arial"/>
          <w:b/>
          <w:bCs/>
          <w:sz w:val="24"/>
          <w:szCs w:val="24"/>
        </w:rPr>
        <w:t>8</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słonecznych </w:t>
      </w:r>
      <w:r w:rsidRPr="00ED0D9E">
        <w:rPr>
          <w:rFonts w:ascii="Cambria" w:hAnsi="Cambria" w:cs="Arial"/>
          <w:bCs/>
          <w:sz w:val="24"/>
          <w:szCs w:val="24"/>
        </w:rPr>
        <w:t xml:space="preserve">nie później niż </w:t>
      </w:r>
      <w:r w:rsidR="0005064F">
        <w:rPr>
          <w:rFonts w:ascii="Cambria" w:hAnsi="Cambria" w:cs="Arial"/>
          <w:b/>
          <w:bCs/>
          <w:sz w:val="24"/>
          <w:szCs w:val="24"/>
        </w:rPr>
        <w:t>do dnia 30.09</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instalacji kolektorów słonecznych</w:t>
      </w:r>
      <w:r w:rsidRPr="00ED0D9E">
        <w:rPr>
          <w:rFonts w:ascii="Cambria" w:hAnsi="Cambria" w:cs="Arial"/>
          <w:bCs/>
          <w:sz w:val="24"/>
          <w:szCs w:val="24"/>
        </w:rPr>
        <w:t xml:space="preserve"> nie później niż </w:t>
      </w:r>
      <w:r>
        <w:rPr>
          <w:rFonts w:ascii="Cambria" w:hAnsi="Cambria" w:cs="Arial"/>
          <w:b/>
          <w:bCs/>
          <w:sz w:val="24"/>
          <w:szCs w:val="24"/>
        </w:rPr>
        <w:t>do dnia</w:t>
      </w:r>
      <w:r w:rsidR="002B39F1">
        <w:rPr>
          <w:rFonts w:ascii="Cambria" w:hAnsi="Cambria" w:cs="Arial"/>
          <w:b/>
          <w:bCs/>
          <w:sz w:val="24"/>
          <w:szCs w:val="24"/>
        </w:rPr>
        <w:t>15</w:t>
      </w:r>
      <w:r>
        <w:rPr>
          <w:rFonts w:ascii="Cambria" w:hAnsi="Cambria" w:cs="Arial"/>
          <w:b/>
          <w:bCs/>
          <w:sz w:val="24"/>
          <w:szCs w:val="24"/>
        </w:rPr>
        <w:t>.1</w:t>
      </w:r>
      <w:r w:rsidR="002B39F1">
        <w:rPr>
          <w:rFonts w:ascii="Cambria" w:hAnsi="Cambria" w:cs="Arial"/>
          <w:b/>
          <w:bCs/>
          <w:sz w:val="24"/>
          <w:szCs w:val="24"/>
        </w:rPr>
        <w:t>1</w:t>
      </w:r>
      <w:r>
        <w:rPr>
          <w:rFonts w:ascii="Cambria" w:hAnsi="Cambria" w:cs="Arial"/>
          <w:b/>
          <w:bCs/>
          <w:sz w:val="24"/>
          <w:szCs w:val="24"/>
        </w:rPr>
        <w:t>.2018r.</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lastRenderedPageBreak/>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w:t>
      </w:r>
      <w:proofErr w:type="spellStart"/>
      <w:r w:rsidRPr="000143AA">
        <w:rPr>
          <w:rFonts w:ascii="Cambria" w:hAnsi="Cambria" w:cs="Calibri"/>
          <w:sz w:val="24"/>
          <w:szCs w:val="24"/>
        </w:rPr>
        <w:t>ych</w:t>
      </w:r>
      <w:proofErr w:type="spellEnd"/>
      <w:r w:rsidRPr="000143AA">
        <w:rPr>
          <w:rFonts w:ascii="Cambria" w:hAnsi="Cambria" w:cs="Calibri"/>
          <w:sz w:val="24"/>
          <w:szCs w:val="24"/>
        </w:rPr>
        <w:t xml:space="preserve">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Do zawarcia przez Wykonawcę umowy z podwykonawcą jest wymagana zgoda Zamawiającego na piśmie.  Zamawiający, w terminie 14 dni od przedstawienia mu </w:t>
      </w:r>
      <w:r w:rsidRPr="000143AA">
        <w:rPr>
          <w:rFonts w:ascii="Cambria" w:hAnsi="Cambria" w:cs="Calibri"/>
          <w:sz w:val="24"/>
          <w:szCs w:val="24"/>
        </w:rPr>
        <w:lastRenderedPageBreak/>
        <w:t>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winien ustalić terminy dostawy i montażu w konkretnych lokalizacjach </w:t>
      </w:r>
      <w:r w:rsidRPr="00ED0D9E">
        <w:rPr>
          <w:rFonts w:ascii="Cambria" w:hAnsi="Cambria" w:cs="†¯øw≥¸"/>
          <w:sz w:val="24"/>
          <w:szCs w:val="24"/>
        </w:rPr>
        <w:lastRenderedPageBreak/>
        <w:t>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kolektorów słonecznych </w:t>
      </w:r>
      <w:r w:rsidRPr="00ED0D9E">
        <w:rPr>
          <w:rFonts w:ascii="Cambria" w:hAnsi="Cambria" w:cs="†¯øw≥¸"/>
          <w:sz w:val="24"/>
          <w:szCs w:val="24"/>
        </w:rPr>
        <w:t>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kolektorów słonecznych </w:t>
      </w:r>
      <w:r w:rsidRPr="00ED0D9E">
        <w:rPr>
          <w:rFonts w:ascii="Cambria" w:hAnsi="Cambria" w:cs="†¯øw≥¸"/>
          <w:sz w:val="24"/>
          <w:szCs w:val="24"/>
        </w:rPr>
        <w:t>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kolektorów słonecznych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 xml:space="preserve">Dz. U. z 2016 r. poz. 1987, z </w:t>
      </w:r>
      <w:proofErr w:type="spellStart"/>
      <w:r w:rsidRPr="00ED0D9E">
        <w:rPr>
          <w:rFonts w:ascii="Cambria" w:hAnsi="Cambria" w:cs="†¯øw≥¸"/>
          <w:sz w:val="24"/>
          <w:szCs w:val="24"/>
        </w:rPr>
        <w:t>późn</w:t>
      </w:r>
      <w:proofErr w:type="spellEnd"/>
      <w:r w:rsidRPr="00ED0D9E">
        <w:rPr>
          <w:rFonts w:ascii="Cambria" w:hAnsi="Cambria" w:cs="†¯øw≥¸"/>
          <w:sz w:val="24"/>
          <w:szCs w:val="24"/>
        </w:rPr>
        <w:t>. zm.) i ustawy z 27 kwietnia 2001 r. Prawo ochrony środowiska (tj. Dz. U. z 2016 r.</w:t>
      </w:r>
      <w:r>
        <w:rPr>
          <w:rFonts w:ascii="Cambria" w:hAnsi="Cambria" w:cs="†¯øw≥¸"/>
          <w:sz w:val="24"/>
          <w:szCs w:val="24"/>
        </w:rPr>
        <w:t xml:space="preserve"> poz. 672, z </w:t>
      </w:r>
      <w:proofErr w:type="spellStart"/>
      <w:r>
        <w:rPr>
          <w:rFonts w:ascii="Cambria" w:hAnsi="Cambria" w:cs="†¯øw≥¸"/>
          <w:sz w:val="24"/>
          <w:szCs w:val="24"/>
        </w:rPr>
        <w:t>późn</w:t>
      </w:r>
      <w:proofErr w:type="spellEnd"/>
      <w:r>
        <w:rPr>
          <w:rFonts w:ascii="Cambria" w:hAnsi="Cambria" w:cs="†¯øw≥¸"/>
          <w:sz w:val="24"/>
          <w:szCs w:val="24"/>
        </w:rPr>
        <w:t>.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informowania Zamawiającego o konieczności wykonania prac nieobjętych przedmiotem umowy a niezbędnych do prawidłowego wykonania zamówienia </w:t>
      </w:r>
      <w:r w:rsidRPr="00ED0D9E">
        <w:rPr>
          <w:rFonts w:ascii="Cambria" w:hAnsi="Cambria" w:cs="†¯øw≥¸"/>
          <w:sz w:val="24"/>
          <w:szCs w:val="24"/>
        </w:rPr>
        <w:lastRenderedPageBreak/>
        <w:t>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instalowanych zestawów kolektorów słonecznych</w:t>
      </w:r>
      <w:r w:rsidRPr="00ED0D9E">
        <w:rPr>
          <w:rFonts w:ascii="Cambria" w:hAnsi="Cambria" w:cs="†¯øw≥¸"/>
          <w:sz w:val="24"/>
          <w:szCs w:val="24"/>
        </w:rPr>
        <w:t xml:space="preserve">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kolektorów słonecznych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 xml:space="preserve">z uwzględnieniem przepisów umożliwiających wykonywanie tych funkcji osobom, </w:t>
      </w:r>
      <w:r w:rsidRPr="00ED0D9E">
        <w:rPr>
          <w:rFonts w:ascii="Cambria" w:eastAsia="Times New Roman" w:hAnsi="Cambria"/>
          <w:color w:val="000000"/>
          <w:sz w:val="24"/>
          <w:szCs w:val="24"/>
        </w:rPr>
        <w:lastRenderedPageBreak/>
        <w:t>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w:t>
      </w:r>
      <w:proofErr w:type="spellStart"/>
      <w:r w:rsidRPr="00ED0D9E">
        <w:rPr>
          <w:rFonts w:ascii="Cambria" w:hAnsi="Cambria" w:cs="†¯øw≥¸"/>
          <w:color w:val="000000"/>
          <w:sz w:val="24"/>
          <w:szCs w:val="24"/>
        </w:rPr>
        <w:t>zaniechań</w:t>
      </w:r>
      <w:proofErr w:type="spellEnd"/>
      <w:r w:rsidRPr="00ED0D9E">
        <w:rPr>
          <w:rFonts w:ascii="Cambria" w:hAnsi="Cambria" w:cs="†¯øw≥¸"/>
          <w:color w:val="000000"/>
          <w:sz w:val="24"/>
          <w:szCs w:val="24"/>
        </w:rPr>
        <w:t xml:space="preserve">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 xml:space="preserve">pracownicy z Urzędu Gminy w Ustrzykach Dolnych, Urzędu Gminy w </w:t>
      </w:r>
      <w:proofErr w:type="spellStart"/>
      <w:r w:rsidRPr="00DE21B9">
        <w:rPr>
          <w:rFonts w:ascii="Cambria" w:hAnsi="Cambria"/>
          <w:color w:val="000000"/>
          <w:sz w:val="24"/>
          <w:szCs w:val="24"/>
        </w:rPr>
        <w:t>Cisnej</w:t>
      </w:r>
      <w:proofErr w:type="spellEnd"/>
      <w:r w:rsidRPr="00DE21B9">
        <w:rPr>
          <w:rFonts w:ascii="Cambria" w:hAnsi="Cambria"/>
          <w:color w:val="000000"/>
          <w:sz w:val="24"/>
          <w:szCs w:val="24"/>
        </w:rPr>
        <w:t xml:space="preserve">, </w:t>
      </w:r>
      <w:r w:rsidRPr="00DE21B9">
        <w:rPr>
          <w:rFonts w:ascii="Cambria" w:hAnsi="Cambria"/>
          <w:color w:val="000000"/>
          <w:sz w:val="24"/>
          <w:szCs w:val="24"/>
        </w:rPr>
        <w:lastRenderedPageBreak/>
        <w:t>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w:t>
      </w:r>
      <w:proofErr w:type="spellStart"/>
      <w:r w:rsidRPr="00436CDC">
        <w:rPr>
          <w:rFonts w:ascii="Cambria" w:hAnsi="Cambria"/>
          <w:color w:val="000000"/>
          <w:sz w:val="24"/>
          <w:szCs w:val="24"/>
        </w:rPr>
        <w:t>tel</w:t>
      </w:r>
      <w:proofErr w:type="spellEnd"/>
      <w:r w:rsidRPr="00436CDC">
        <w:rPr>
          <w:rFonts w:ascii="Cambria" w:hAnsi="Cambria"/>
          <w:color w:val="000000"/>
          <w:sz w:val="24"/>
          <w:szCs w:val="24"/>
        </w:rPr>
        <w:t xml:space="preserve">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lastRenderedPageBreak/>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w:t>
      </w:r>
      <w:proofErr w:type="spellStart"/>
      <w:r>
        <w:rPr>
          <w:rFonts w:ascii="Cambria" w:hAnsi="Cambria" w:cs="†¯øw≥¸"/>
          <w:sz w:val="24"/>
          <w:szCs w:val="24"/>
        </w:rPr>
        <w:t>pkt</w:t>
      </w:r>
      <w:proofErr w:type="spellEnd"/>
      <w:r>
        <w:rPr>
          <w:rFonts w:ascii="Cambria" w:hAnsi="Cambria" w:cs="†¯øw≥¸"/>
          <w:sz w:val="24"/>
          <w:szCs w:val="24"/>
        </w:rPr>
        <w:t xml:space="preserve">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lastRenderedPageBreak/>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w:t>
      </w:r>
      <w:proofErr w:type="spellStart"/>
      <w:r w:rsidRPr="00ED0D9E">
        <w:rPr>
          <w:rFonts w:ascii="Cambria" w:hAnsi="Cambria" w:cs="†¯øw≥¸"/>
          <w:b/>
          <w:sz w:val="24"/>
          <w:szCs w:val="24"/>
        </w:rPr>
        <w:t>pkt</w:t>
      </w:r>
      <w:proofErr w:type="spellEnd"/>
      <w:r w:rsidRPr="00ED0D9E">
        <w:rPr>
          <w:rFonts w:ascii="Cambria" w:hAnsi="Cambria" w:cs="†¯øw≥¸"/>
          <w:b/>
          <w:sz w:val="24"/>
          <w:szCs w:val="24"/>
        </w:rPr>
        <w:t xml:space="preserve">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r w:rsidRPr="00B60A52">
        <w:rPr>
          <w:rFonts w:ascii="Cambria" w:hAnsi="Cambria" w:cs="†¯øw≥¸"/>
          <w:b/>
          <w:sz w:val="24"/>
          <w:szCs w:val="24"/>
        </w:rPr>
        <w:t>2</w:t>
      </w:r>
      <w:ins w:id="7" w:author="Ja" w:date="2018-06-13T11:16:00Z">
        <w:r w:rsidR="003B15DC">
          <w:rPr>
            <w:rFonts w:ascii="Cambria" w:hAnsi="Cambria" w:cs="†¯øw≥¸"/>
            <w:b/>
            <w:sz w:val="24"/>
            <w:szCs w:val="24"/>
          </w:rPr>
          <w:t>12</w:t>
        </w:r>
      </w:ins>
      <w:del w:id="8" w:author="Ja" w:date="2018-06-13T11:16:00Z">
        <w:r w:rsidRPr="00B60A52" w:rsidDel="003B15DC">
          <w:rPr>
            <w:rFonts w:ascii="Cambria" w:hAnsi="Cambria" w:cs="†¯øw≥¸"/>
            <w:b/>
            <w:sz w:val="24"/>
            <w:szCs w:val="24"/>
          </w:rPr>
          <w:delText>09</w:delText>
        </w:r>
      </w:del>
      <w:r w:rsidRPr="00B60A52">
        <w:rPr>
          <w:rFonts w:ascii="Cambria" w:hAnsi="Cambria" w:cs="†¯øw≥¸"/>
          <w:b/>
          <w:sz w:val="24"/>
          <w:szCs w:val="24"/>
        </w:rPr>
        <w:t xml:space="preserve"> szt.</w:t>
      </w:r>
      <w:r w:rsidRPr="00ED0D9E">
        <w:rPr>
          <w:rFonts w:ascii="Cambria" w:hAnsi="Cambria" w:cs="†¯øw≥¸"/>
          <w:b/>
          <w:sz w:val="24"/>
          <w:szCs w:val="24"/>
        </w:rPr>
        <w:t xml:space="preserve"> zestawów in</w:t>
      </w:r>
      <w:r>
        <w:rPr>
          <w:rFonts w:ascii="Cambria" w:hAnsi="Cambria" w:cs="†¯øw≥¸"/>
          <w:b/>
          <w:sz w:val="24"/>
          <w:szCs w:val="24"/>
        </w:rPr>
        <w:t xml:space="preserve">stalacji kolektorów słonecznych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14</w:t>
      </w:r>
      <w:r w:rsidRPr="00BA0E08">
        <w:rPr>
          <w:rFonts w:ascii="Cambria" w:hAnsi="Cambria" w:cs="†¯øw≥¸"/>
          <w:sz w:val="24"/>
          <w:szCs w:val="24"/>
        </w:rPr>
        <w:t xml:space="preserve"> zestawów (w skład</w:t>
      </w:r>
      <w:r>
        <w:rPr>
          <w:rFonts w:ascii="Cambria" w:hAnsi="Cambria" w:cs="†¯øw≥¸"/>
          <w:sz w:val="24"/>
          <w:szCs w:val="24"/>
        </w:rPr>
        <w:t xml:space="preserve"> którego wchodzą: 2 kolektory i zasobnik 300 l</w:t>
      </w:r>
      <w:r w:rsidRPr="00BA0E08">
        <w:rPr>
          <w:rFonts w:ascii="Cambria" w:hAnsi="Cambria" w:cs="†¯øw≥¸"/>
          <w:sz w:val="24"/>
          <w:szCs w:val="24"/>
        </w:rPr>
        <w:t xml:space="preserve">) montowanych </w:t>
      </w:r>
      <w:r>
        <w:rPr>
          <w:rFonts w:ascii="Cambria" w:hAnsi="Cambria" w:cs="†¯øw≥¸"/>
          <w:sz w:val="24"/>
          <w:szCs w:val="24"/>
        </w:rPr>
        <w:t>w</w:t>
      </w:r>
      <w:r w:rsidRPr="00BA0E08">
        <w:rPr>
          <w:rFonts w:ascii="Cambria" w:hAnsi="Cambria" w:cs="†¯øw≥¸"/>
          <w:sz w:val="24"/>
          <w:szCs w:val="24"/>
        </w:rPr>
        <w:t xml:space="preserve"> 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8090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sidR="00BC44D5">
        <w:rPr>
          <w:rFonts w:ascii="Cambria" w:hAnsi="Cambria" w:cs="†¯øw≥¸"/>
          <w:sz w:val="24"/>
          <w:szCs w:val="24"/>
        </w:rPr>
        <w:t xml:space="preserve"> 41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w:t>
      </w:r>
      <w:r>
        <w:rPr>
          <w:rFonts w:ascii="Cambria" w:hAnsi="Cambria" w:cs="†¯øw≥¸"/>
          <w:sz w:val="24"/>
          <w:szCs w:val="24"/>
        </w:rPr>
        <w:t>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259F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8</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w:t>
      </w:r>
      <w:del w:id="9" w:author="Ja" w:date="2018-06-12T12:53:00Z">
        <w:r w:rsidDel="00F710D3">
          <w:rPr>
            <w:rFonts w:ascii="Cambria" w:hAnsi="Cambria" w:cs="†¯øw≥¸"/>
            <w:sz w:val="24"/>
            <w:szCs w:val="24"/>
          </w:rPr>
          <w:delText>10</w:delText>
        </w:r>
        <w:r w:rsidRPr="00BA0E08" w:rsidDel="00F710D3">
          <w:rPr>
            <w:rFonts w:ascii="Cambria" w:hAnsi="Cambria" w:cs="†¯øw≥¸"/>
            <w:sz w:val="24"/>
            <w:szCs w:val="24"/>
          </w:rPr>
          <w:delText xml:space="preserve"> </w:delText>
        </w:r>
      </w:del>
      <w:ins w:id="10" w:author="Ja" w:date="2018-06-12T12:53:00Z">
        <w:r w:rsidR="00F710D3">
          <w:rPr>
            <w:rFonts w:ascii="Cambria" w:hAnsi="Cambria" w:cs="†¯øw≥¸"/>
            <w:sz w:val="24"/>
            <w:szCs w:val="24"/>
          </w:rPr>
          <w:t>9</w:t>
        </w:r>
        <w:r w:rsidR="00F710D3" w:rsidRPr="00BA0E08">
          <w:rPr>
            <w:rFonts w:ascii="Cambria" w:hAnsi="Cambria" w:cs="†¯øw≥¸"/>
            <w:sz w:val="24"/>
            <w:szCs w:val="24"/>
          </w:rPr>
          <w:t xml:space="preserve"> </w:t>
        </w:r>
      </w:ins>
      <w:r w:rsidRPr="00BA0E08">
        <w:rPr>
          <w:rFonts w:ascii="Cambria" w:hAnsi="Cambria" w:cs="†¯øw≥¸"/>
          <w:sz w:val="24"/>
          <w:szCs w:val="24"/>
        </w:rPr>
        <w:t>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w:t>
      </w:r>
      <w:r w:rsidRPr="00BA0E08">
        <w:rPr>
          <w:rFonts w:ascii="Cambria" w:hAnsi="Cambria" w:cs="†¯øw≥¸"/>
          <w:sz w:val="24"/>
          <w:szCs w:val="24"/>
        </w:rPr>
        <w:lastRenderedPageBreak/>
        <w:t xml:space="preserve">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w:t>
      </w:r>
      <w:ins w:id="11" w:author="Ja" w:date="2018-06-12T12:54:00Z">
        <w:r w:rsidR="00F710D3">
          <w:rPr>
            <w:rFonts w:ascii="Cambria" w:hAnsi="Cambria" w:cs="†¯øw≥¸"/>
            <w:sz w:val="24"/>
            <w:szCs w:val="24"/>
          </w:rPr>
          <w:t>4</w:t>
        </w:r>
      </w:ins>
      <w:del w:id="12" w:author="Ja" w:date="2018-06-12T12:54:00Z">
        <w:r w:rsidDel="00F710D3">
          <w:rPr>
            <w:rFonts w:ascii="Cambria" w:hAnsi="Cambria" w:cs="†¯øw≥¸"/>
            <w:sz w:val="24"/>
            <w:szCs w:val="24"/>
          </w:rPr>
          <w:delText>3</w:delText>
        </w:r>
      </w:del>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D66D82"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D66D82">
        <w:rPr>
          <w:rFonts w:ascii="Cambria" w:hAnsi="Cambria" w:cs="†¯øw≥¸"/>
          <w:sz w:val="24"/>
          <w:szCs w:val="24"/>
        </w:rPr>
        <w:t xml:space="preserve"> z</w:t>
      </w:r>
      <w:r>
        <w:rPr>
          <w:rFonts w:ascii="Cambria" w:hAnsi="Cambria" w:cs="†¯øw≥¸"/>
          <w:sz w:val="24"/>
          <w:szCs w:val="24"/>
        </w:rPr>
        <w:t>estawy (w skład którego wchodzą</w:t>
      </w:r>
      <w:r w:rsidRPr="00D66D82">
        <w:rPr>
          <w:rFonts w:ascii="Cambria" w:hAnsi="Cambria" w:cs="†¯øw≥¸"/>
          <w:sz w:val="24"/>
          <w:szCs w:val="24"/>
        </w:rPr>
        <w:t xml:space="preserve">: </w:t>
      </w:r>
      <w:r>
        <w:rPr>
          <w:rFonts w:ascii="Cambria" w:hAnsi="Cambria" w:cs="†¯øw≥¸"/>
          <w:sz w:val="24"/>
          <w:szCs w:val="24"/>
        </w:rPr>
        <w:t xml:space="preserve">3 </w:t>
      </w:r>
      <w:r w:rsidRPr="00D66D82">
        <w:rPr>
          <w:rFonts w:ascii="Cambria" w:hAnsi="Cambria" w:cs="†¯øw≥¸"/>
          <w:sz w:val="24"/>
          <w:szCs w:val="24"/>
        </w:rPr>
        <w:t xml:space="preserve">kolektory i zasobnik </w:t>
      </w:r>
      <w:r>
        <w:rPr>
          <w:rFonts w:ascii="Cambria" w:hAnsi="Cambria" w:cs="†¯øw≥¸"/>
          <w:sz w:val="24"/>
          <w:szCs w:val="24"/>
        </w:rPr>
        <w:t>300</w:t>
      </w:r>
      <w:r w:rsidRPr="00D66D82">
        <w:rPr>
          <w:rFonts w:ascii="Cambria" w:hAnsi="Cambria" w:cs="†¯øw≥¸"/>
          <w:sz w:val="24"/>
          <w:szCs w:val="24"/>
        </w:rPr>
        <w:t xml:space="preserve"> l) montowanych na gruncie w kwocie: ………………………….. zł netto </w:t>
      </w:r>
      <w:r w:rsidRPr="00D66D82">
        <w:rPr>
          <w:rFonts w:ascii="Cambria" w:hAnsi="Cambria" w:cs="†¯øw≥¸"/>
          <w:i/>
          <w:sz w:val="24"/>
          <w:szCs w:val="24"/>
        </w:rPr>
        <w:t>(VAT 23 % w kwocie:</w:t>
      </w:r>
      <w:r w:rsidRPr="00D66D82">
        <w:rPr>
          <w:rFonts w:ascii="Cambria" w:hAnsi="Cambria" w:cs="†¯øw≥¸"/>
          <w:sz w:val="24"/>
          <w:szCs w:val="24"/>
        </w:rPr>
        <w:t xml:space="preserve"> ………………………….. </w:t>
      </w:r>
      <w:r w:rsidRPr="00D66D82">
        <w:rPr>
          <w:rFonts w:ascii="Cambria" w:hAnsi="Cambria" w:cs="†¯øw≥¸"/>
          <w:i/>
          <w:sz w:val="24"/>
          <w:szCs w:val="24"/>
        </w:rPr>
        <w:t>zł);</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19</w:t>
      </w:r>
      <w:r w:rsidRPr="00BA0E08">
        <w:rPr>
          <w:rFonts w:ascii="Cambria" w:hAnsi="Cambria" w:cs="†¯øw≥¸"/>
          <w:sz w:val="24"/>
          <w:szCs w:val="24"/>
        </w:rPr>
        <w:t xml:space="preserve"> 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na gruncie</w:t>
      </w:r>
      <w:r w:rsidRPr="00BA0E08">
        <w:rPr>
          <w:rFonts w:ascii="Cambria" w:hAnsi="Cambria" w:cs="†¯øw≥¸"/>
          <w:sz w:val="24"/>
          <w:szCs w:val="24"/>
        </w:rPr>
        <w:t xml:space="preserve">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numPr>
          <w:ilvl w:val="0"/>
          <w:numId w:val="76"/>
        </w:numPr>
        <w:rPr>
          <w:rFonts w:ascii="Cambria" w:hAnsi="Cambria" w:cs="†¯øw≥¸"/>
          <w:sz w:val="24"/>
          <w:szCs w:val="24"/>
        </w:rPr>
      </w:pPr>
      <w:r>
        <w:rPr>
          <w:rFonts w:ascii="Cambria" w:hAnsi="Cambria" w:cs="†¯øw≥¸"/>
          <w:sz w:val="24"/>
          <w:szCs w:val="24"/>
        </w:rPr>
        <w:t>za 1</w:t>
      </w:r>
      <w:r w:rsidRPr="00417F90">
        <w:rPr>
          <w:rFonts w:ascii="Cambria" w:hAnsi="Cambria" w:cs="†¯øw≥¸"/>
          <w:sz w:val="24"/>
          <w:szCs w:val="24"/>
        </w:rPr>
        <w:t xml:space="preserve">  zest</w:t>
      </w:r>
      <w:r>
        <w:rPr>
          <w:rFonts w:ascii="Cambria" w:hAnsi="Cambria" w:cs="†¯øw≥¸"/>
          <w:sz w:val="24"/>
          <w:szCs w:val="24"/>
        </w:rPr>
        <w:t>aw (w skład którego wchodzą: 3</w:t>
      </w:r>
      <w:r w:rsidRPr="00417F90">
        <w:rPr>
          <w:rFonts w:ascii="Cambria" w:hAnsi="Cambria" w:cs="†¯øw≥¸"/>
          <w:sz w:val="24"/>
          <w:szCs w:val="24"/>
        </w:rPr>
        <w:t xml:space="preserve"> kolektory i zasobnik 300 l) montowanych na gruncie w kwocie: ………………………….. zł netto (</w:t>
      </w:r>
      <w:r w:rsidRPr="00417F90">
        <w:rPr>
          <w:rFonts w:ascii="Cambria" w:hAnsi="Cambria" w:cs="†¯øw≥¸"/>
          <w:i/>
          <w:sz w:val="24"/>
          <w:szCs w:val="24"/>
        </w:rPr>
        <w:t xml:space="preserve"> VAT 23 % w kwocie: ………………………….. zł</w:t>
      </w:r>
      <w:r w:rsidRPr="00417F90">
        <w:rPr>
          <w:rFonts w:ascii="Cambria" w:hAnsi="Cambria" w:cs="†¯øw≥¸"/>
          <w:sz w:val="24"/>
          <w:szCs w:val="24"/>
        </w:rPr>
        <w:t>);</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673F5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56</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 xml:space="preserve">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 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lastRenderedPageBreak/>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w:t>
      </w:r>
      <w:proofErr w:type="spellStart"/>
      <w:r w:rsidRPr="00E35D60">
        <w:rPr>
          <w:rFonts w:ascii="Cambria" w:hAnsi="Cambria" w:cs="†¯øw≥¸"/>
          <w:color w:val="000000"/>
          <w:sz w:val="24"/>
          <w:szCs w:val="24"/>
        </w:rPr>
        <w:t>gmin</w:t>
      </w:r>
      <w:proofErr w:type="spellEnd"/>
      <w:r w:rsidRPr="00E35D60">
        <w:rPr>
          <w:rFonts w:ascii="Cambria" w:hAnsi="Cambria" w:cs="†¯øw≥¸"/>
          <w:color w:val="000000"/>
          <w:sz w:val="24"/>
          <w:szCs w:val="24"/>
        </w:rPr>
        <w:t xml:space="preserve">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zestawów instalacji kolektorów słonecznych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instalacji kolektorów słonecznych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kolektorów słonecznych</w:t>
      </w:r>
      <w:r w:rsidRPr="00ED0D9E">
        <w:rPr>
          <w:rFonts w:ascii="Cambria" w:hAnsi="Cambria" w:cs="†¯øw≥¸"/>
          <w:color w:val="000000"/>
          <w:sz w:val="24"/>
          <w:szCs w:val="24"/>
        </w:rPr>
        <w:t xml:space="preserve">,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w:t>
      </w:r>
      <w:proofErr w:type="spellStart"/>
      <w:r>
        <w:rPr>
          <w:rFonts w:ascii="Cambria" w:hAnsi="Cambria" w:cs="†¯øw≥¸"/>
          <w:sz w:val="24"/>
          <w:szCs w:val="24"/>
        </w:rPr>
        <w:t>końcowego.</w:t>
      </w:r>
      <w:r w:rsidR="00D503C1" w:rsidRPr="00ED0D9E">
        <w:rPr>
          <w:rFonts w:ascii="Cambria" w:hAnsi="Cambria" w:cs="†¯øw≥¸"/>
          <w:sz w:val="24"/>
          <w:szCs w:val="24"/>
        </w:rPr>
        <w:t>F</w:t>
      </w:r>
      <w:r w:rsidR="00D503C1" w:rsidRPr="00ED0D9E">
        <w:rPr>
          <w:rFonts w:ascii="Cambria" w:hAnsi="Cambria" w:cs="†¯øw≥¸"/>
          <w:color w:val="000000"/>
          <w:sz w:val="24"/>
          <w:szCs w:val="24"/>
        </w:rPr>
        <w:t>aktura</w:t>
      </w:r>
      <w:proofErr w:type="spellEnd"/>
      <w:r w:rsidR="00D503C1" w:rsidRPr="00ED0D9E">
        <w:rPr>
          <w:rFonts w:ascii="Cambria" w:hAnsi="Cambria" w:cs="†¯øw≥¸"/>
          <w:color w:val="000000"/>
          <w:sz w:val="24"/>
          <w:szCs w:val="24"/>
        </w:rPr>
        <w:t xml:space="preserve"> częściowa może być </w:t>
      </w:r>
      <w:r w:rsidR="00D503C1" w:rsidRPr="00ED0D9E">
        <w:rPr>
          <w:rFonts w:ascii="Cambria" w:hAnsi="Cambria" w:cs="†¯øw≥¸"/>
          <w:color w:val="000000"/>
          <w:sz w:val="24"/>
          <w:szCs w:val="24"/>
        </w:rPr>
        <w:lastRenderedPageBreak/>
        <w:t xml:space="preserve">wystawiona po terminowym, tj. zgodnym </w:t>
      </w:r>
      <w:r w:rsidR="00D503C1" w:rsidRPr="00ED0D9E">
        <w:rPr>
          <w:rFonts w:ascii="Cambria" w:hAnsi="Cambria" w:cs="†¯øw≥¸"/>
          <w:color w:val="000000"/>
          <w:sz w:val="24"/>
          <w:szCs w:val="24"/>
        </w:rPr>
        <w:br/>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lastRenderedPageBreak/>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 xml:space="preserve">możliwości zgłoszenia przez Wykonawcę, w terminie 7 dni od dnia otrzymania informacji, o której mowa w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 przypadku zgłoszenia przez Wykonawcę uwag, o których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 w terminie 7 dni od dnia otrzymania informacji, o której mowa 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3, wynosi 21 dni od upływu terminu, o którym mowa </w:t>
      </w:r>
      <w:r w:rsidRPr="00ED0D9E">
        <w:rPr>
          <w:rFonts w:ascii="Cambria" w:hAnsi="Cambria" w:cs="ArialNarrow"/>
          <w:sz w:val="24"/>
          <w:szCs w:val="24"/>
        </w:rPr>
        <w:br/>
        <w:t xml:space="preserve">w ust. 14 </w:t>
      </w:r>
      <w:proofErr w:type="spellStart"/>
      <w:r w:rsidRPr="00ED0D9E">
        <w:rPr>
          <w:rFonts w:ascii="Cambria" w:hAnsi="Cambria" w:cs="ArialNarrow"/>
          <w:sz w:val="24"/>
          <w:szCs w:val="24"/>
        </w:rPr>
        <w:t>pkt</w:t>
      </w:r>
      <w:proofErr w:type="spellEnd"/>
      <w:r w:rsidRPr="00ED0D9E">
        <w:rPr>
          <w:rFonts w:ascii="Cambria" w:hAnsi="Cambria" w:cs="ArialNarrow"/>
          <w:sz w:val="24"/>
          <w:szCs w:val="24"/>
        </w:rPr>
        <w:t xml:space="preserve">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lastRenderedPageBreak/>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w:t>
      </w:r>
      <w:proofErr w:type="spellStart"/>
      <w:r w:rsidRPr="000B5E4E">
        <w:rPr>
          <w:rFonts w:ascii="Cambria" w:hAnsi="Cambria" w:cs="†¯øw≥¸"/>
          <w:b/>
          <w:i/>
          <w:sz w:val="24"/>
          <w:szCs w:val="24"/>
        </w:rPr>
        <w:t>pkt</w:t>
      </w:r>
      <w:proofErr w:type="spellEnd"/>
      <w:r w:rsidRPr="000B5E4E">
        <w:rPr>
          <w:rFonts w:ascii="Cambria" w:hAnsi="Cambria" w:cs="†¯øw≥¸"/>
          <w:b/>
          <w:i/>
          <w:sz w:val="24"/>
          <w:szCs w:val="24"/>
        </w:rPr>
        <w:t xml:space="preserve">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 xml:space="preserve">art. 17 ust. 1 </w:t>
      </w:r>
      <w:proofErr w:type="spellStart"/>
      <w:r w:rsidRPr="00ED0D9E">
        <w:rPr>
          <w:rFonts w:ascii="Cambria" w:hAnsi="Cambria" w:cs="Arial"/>
          <w:bCs/>
          <w:color w:val="000000"/>
          <w:sz w:val="24"/>
          <w:szCs w:val="24"/>
        </w:rPr>
        <w:t>pkt</w:t>
      </w:r>
      <w:proofErr w:type="spellEnd"/>
      <w:r w:rsidRPr="00ED0D9E">
        <w:rPr>
          <w:rFonts w:ascii="Cambria" w:hAnsi="Cambria" w:cs="Arial"/>
          <w:bCs/>
          <w:color w:val="000000"/>
          <w:sz w:val="24"/>
          <w:szCs w:val="24"/>
        </w:rPr>
        <w:t xml:space="preserve">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lastRenderedPageBreak/>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2) umowy – stanowiący podstawę wystawienia faktury częściowej, o której </w:t>
      </w:r>
      <w:r>
        <w:rPr>
          <w:rFonts w:ascii="Cambria" w:hAnsi="Cambria" w:cs="†¯øw≥¸"/>
          <w:sz w:val="24"/>
          <w:szCs w:val="24"/>
        </w:rPr>
        <w:t xml:space="preserve">mowa w § 10 ust. 1 </w:t>
      </w:r>
      <w:proofErr w:type="spellStart"/>
      <w:r>
        <w:rPr>
          <w:rFonts w:ascii="Cambria" w:hAnsi="Cambria" w:cs="†¯øw≥¸"/>
          <w:sz w:val="24"/>
          <w:szCs w:val="24"/>
        </w:rPr>
        <w:t>pkt</w:t>
      </w:r>
      <w:proofErr w:type="spellEnd"/>
      <w:r>
        <w:rPr>
          <w:rFonts w:ascii="Cambria" w:hAnsi="Cambria" w:cs="†¯øw≥¸"/>
          <w:sz w:val="24"/>
          <w:szCs w:val="24"/>
        </w:rPr>
        <w:t xml:space="preserve">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 stanowiący podstawę wystawienia faktury końcowej, o której mowa w § 10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kolektorów słonecznych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w:t>
      </w:r>
      <w:proofErr w:type="spellStart"/>
      <w:r w:rsidRPr="00ED0D9E">
        <w:rPr>
          <w:rFonts w:ascii="Cambria" w:hAnsi="Cambria" w:cs="†¯øw≥¸"/>
          <w:sz w:val="24"/>
          <w:szCs w:val="24"/>
        </w:rPr>
        <w:t>grupa</w:t>
      </w:r>
      <w:proofErr w:type="spellEnd"/>
      <w:r w:rsidRPr="00ED0D9E">
        <w:rPr>
          <w:rFonts w:ascii="Cambria" w:hAnsi="Cambria" w:cs="†¯øw≥¸"/>
          <w:sz w:val="24"/>
          <w:szCs w:val="24"/>
        </w:rPr>
        <w:t xml:space="preserve">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W terminach wykonania poszczególnych części przedmiotu umowy określonych w § 2 Wykonawca przekaże Zamawiającemu – odrębnie dla każdej części przedmiotu 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kolektorów słonecznych</w:t>
      </w:r>
      <w:r w:rsidRPr="00ED0D9E">
        <w:rPr>
          <w:rFonts w:ascii="Cambria" w:hAnsi="Cambria" w:cs="†¯øw≥¸"/>
          <w:color w:val="000000"/>
          <w:sz w:val="24"/>
          <w:szCs w:val="24"/>
        </w:rPr>
        <w:t xml:space="preserve">, </w:t>
      </w:r>
      <w:proofErr w:type="spellStart"/>
      <w:r w:rsidRPr="00ED0D9E">
        <w:rPr>
          <w:rFonts w:ascii="Cambria" w:hAnsi="Cambria" w:cs="†¯øw≥¸"/>
          <w:sz w:val="24"/>
          <w:szCs w:val="24"/>
        </w:rPr>
        <w:t>c.o</w:t>
      </w:r>
      <w:proofErr w:type="spellEnd"/>
      <w:r w:rsidRPr="00ED0D9E">
        <w:rPr>
          <w:rFonts w:ascii="Cambria" w:hAnsi="Cambria" w:cs="†¯øw≥¸"/>
          <w:sz w:val="24"/>
          <w:szCs w:val="24"/>
        </w:rPr>
        <w:t>.,</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esie obsługi instalacji kolektorów słonecznych</w:t>
      </w:r>
      <w:r w:rsidRPr="00ED0D9E">
        <w:rPr>
          <w:rFonts w:ascii="Cambria" w:hAnsi="Cambria" w:cs="†¯øw≥¸"/>
          <w:color w:val="000000"/>
          <w:sz w:val="24"/>
          <w:szCs w:val="24"/>
        </w:rPr>
        <w:t xml:space="preserve">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je użytkowania zestawu kolektorów słonecznych</w:t>
      </w:r>
      <w:r w:rsidRPr="00ED0D9E">
        <w:rPr>
          <w:rFonts w:ascii="Cambria" w:hAnsi="Cambria" w:cs="†¯øw≥¸"/>
          <w:sz w:val="24"/>
          <w:szCs w:val="24"/>
        </w:rPr>
        <w:t xml:space="preserve"> napisaną językiem nietechnicznym dla 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 xml:space="preserve">z instalacji OZE objętej przedmiotu umowy, dokona odbioru i wyznaczy termin ich usunięcia z zastrzeżeniem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w:t>
      </w:r>
      <w:proofErr w:type="spellStart"/>
      <w:r w:rsidRPr="00ED0D9E">
        <w:rPr>
          <w:rFonts w:ascii="Cambria" w:hAnsi="Cambria" w:cs="†¯øw≥¸"/>
          <w:sz w:val="24"/>
          <w:szCs w:val="24"/>
        </w:rPr>
        <w:t>pkt</w:t>
      </w:r>
      <w:proofErr w:type="spellEnd"/>
      <w:r w:rsidRPr="00ED0D9E">
        <w:rPr>
          <w:rFonts w:ascii="Cambria" w:hAnsi="Cambria" w:cs="†¯øw≥¸"/>
          <w:sz w:val="24"/>
          <w:szCs w:val="24"/>
        </w:rPr>
        <w:t xml:space="preserve"> 1 będzie </w:t>
      </w:r>
      <w:proofErr w:type="spellStart"/>
      <w:r w:rsidRPr="00ED0D9E">
        <w:rPr>
          <w:rFonts w:ascii="Cambria" w:hAnsi="Cambria" w:cs="†¯øw≥¸"/>
          <w:sz w:val="24"/>
          <w:szCs w:val="24"/>
        </w:rPr>
        <w:t>data</w:t>
      </w:r>
      <w:proofErr w:type="spellEnd"/>
      <w:r w:rsidRPr="00ED0D9E">
        <w:rPr>
          <w:rFonts w:ascii="Cambria" w:hAnsi="Cambria" w:cs="†¯øw≥¸"/>
          <w:sz w:val="24"/>
          <w:szCs w:val="24"/>
        </w:rPr>
        <w:t xml:space="preserve">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Pr>
          <w:rFonts w:ascii="Cambria" w:hAnsi="Cambria" w:cs="†¯øw≥¸"/>
          <w:sz w:val="24"/>
          <w:szCs w:val="24"/>
        </w:rPr>
        <w:t xml:space="preserve"> </w:t>
      </w:r>
      <w:r w:rsidRPr="00ED0D9E">
        <w:rPr>
          <w:rFonts w:ascii="Cambria" w:hAnsi="Cambria" w:cs="†¯øw≥¸"/>
          <w:color w:val="000000"/>
          <w:sz w:val="24"/>
          <w:szCs w:val="24"/>
        </w:rPr>
        <w:t>w wys</w:t>
      </w:r>
      <w:r>
        <w:rPr>
          <w:rFonts w:ascii="Cambria" w:hAnsi="Cambria" w:cs="†¯øw≥¸"/>
          <w:color w:val="000000"/>
          <w:sz w:val="24"/>
          <w:szCs w:val="24"/>
        </w:rPr>
        <w:t xml:space="preserve">. </w:t>
      </w:r>
      <w:r w:rsidRPr="00DB0577">
        <w:rPr>
          <w:rFonts w:ascii="Cambria" w:hAnsi="Cambria" w:cs="†¯øw≥¸"/>
          <w:sz w:val="24"/>
          <w:szCs w:val="24"/>
        </w:rPr>
        <w:t xml:space="preserve">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t>
      </w:r>
      <w:r>
        <w:rPr>
          <w:rFonts w:ascii="Cambria" w:hAnsi="Cambria" w:cs="†¯øw≥¸"/>
          <w:color w:val="000000"/>
          <w:sz w:val="24"/>
          <w:szCs w:val="24"/>
        </w:rPr>
        <w:t>z</w:t>
      </w:r>
      <w:r w:rsidRPr="0053472C">
        <w:rPr>
          <w:rFonts w:ascii="Cambria" w:hAnsi="Cambria" w:cs="†¯øw≥¸"/>
          <w:color w:val="000000"/>
          <w:sz w:val="24"/>
          <w:szCs w:val="24"/>
        </w:rPr>
        <w:t xml:space="preserve"> § 2 ust. 2 (odpowiedzialność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 xml:space="preserve">Wykonawca oświadcza niniejszym, że wyraża zgodę na potrącanie przez Zamawiającego wierzytelności z tytułu kar umownych z wynagrodzenia </w:t>
      </w:r>
      <w:r w:rsidRPr="00ED0D9E">
        <w:rPr>
          <w:rFonts w:ascii="Cambria" w:hAnsi="Cambria" w:cs="†¯øw≥¸"/>
          <w:color w:val="000000"/>
          <w:sz w:val="24"/>
          <w:szCs w:val="24"/>
        </w:rPr>
        <w:lastRenderedPageBreak/>
        <w:t>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ED0D9E">
        <w:rPr>
          <w:rFonts w:ascii="Cambria" w:eastAsia="TimesNewRoman" w:hAnsi="Cambria"/>
          <w:b/>
          <w:bCs/>
          <w:sz w:val="24"/>
          <w:szCs w:val="24"/>
        </w:rPr>
        <w:t>na kolektor słoneczny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10</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 xml:space="preserve">na zasobnik </w:t>
      </w:r>
      <w:proofErr w:type="spellStart"/>
      <w:r w:rsidRPr="00040BE1">
        <w:rPr>
          <w:rFonts w:ascii="Cambria" w:eastAsia="TimesNewRoman" w:hAnsi="Cambria"/>
          <w:b/>
          <w:bCs/>
          <w:sz w:val="24"/>
          <w:szCs w:val="24"/>
        </w:rPr>
        <w:t>c.w.u</w:t>
      </w:r>
      <w:proofErr w:type="spellEnd"/>
      <w:r w:rsidRPr="00040BE1">
        <w:rPr>
          <w:rFonts w:ascii="Cambria" w:eastAsia="TimesNewRoman" w:hAnsi="Cambria"/>
          <w:b/>
          <w:bCs/>
          <w:sz w:val="24"/>
          <w:szCs w:val="24"/>
        </w:rPr>
        <w:t>.</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w:t>
      </w:r>
      <w:r w:rsidRPr="00ED0D9E">
        <w:rPr>
          <w:rFonts w:ascii="Cambria" w:hAnsi="Cambria"/>
          <w:sz w:val="24"/>
          <w:szCs w:val="24"/>
        </w:rPr>
        <w:lastRenderedPageBreak/>
        <w:t>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lastRenderedPageBreak/>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w:t>
      </w:r>
      <w:proofErr w:type="spellStart"/>
      <w:r w:rsidRPr="00222F25">
        <w:rPr>
          <w:rFonts w:ascii="Cambria" w:hAnsi="Cambria"/>
          <w:sz w:val="24"/>
          <w:szCs w:val="24"/>
          <w:lang w:eastAsia="ar-SA"/>
        </w:rPr>
        <w:t>pkt</w:t>
      </w:r>
      <w:proofErr w:type="spellEnd"/>
      <w:r w:rsidRPr="00222F25">
        <w:rPr>
          <w:rFonts w:ascii="Cambria" w:hAnsi="Cambria"/>
          <w:sz w:val="24"/>
          <w:szCs w:val="24"/>
          <w:lang w:eastAsia="ar-SA"/>
        </w:rPr>
        <w:t xml:space="preserve">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844F51" w:rsidRDefault="00D503C1" w:rsidP="00D503C1">
      <w:pPr>
        <w:pStyle w:val="Akapitzlist"/>
        <w:numPr>
          <w:ilvl w:val="0"/>
          <w:numId w:val="78"/>
        </w:numPr>
        <w:suppressAutoHyphens/>
        <w:overflowPunct w:val="0"/>
        <w:autoSpaceDE w:val="0"/>
        <w:autoSpaceDN w:val="0"/>
        <w:adjustRightInd w:val="0"/>
        <w:spacing w:line="276" w:lineRule="auto"/>
        <w:jc w:val="both"/>
        <w:textAlignment w:val="baseline"/>
        <w:rPr>
          <w:rFonts w:ascii="Cambria" w:hAnsi="Cambria"/>
          <w:sz w:val="24"/>
          <w:szCs w:val="24"/>
          <w:lang w:eastAsia="ar-SA"/>
        </w:rPr>
      </w:pPr>
      <w:r w:rsidRPr="00844F51">
        <w:rPr>
          <w:rFonts w:ascii="Cambria" w:hAnsi="Cambria"/>
          <w:b/>
          <w:sz w:val="24"/>
          <w:szCs w:val="24"/>
          <w:lang w:eastAsia="ar-SA"/>
        </w:rPr>
        <w:lastRenderedPageBreak/>
        <w:t>kolektory słoneczne:</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obudowy kolektora pod względem uszkodzeń mechanicznych;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szczelności połączeń hydraulicznych;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stanu izolacji termicznej przewodów;</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zestawów montażowych;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czujników temperatury;</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w:t>
      </w:r>
      <w:r>
        <w:rPr>
          <w:rFonts w:ascii="Cambria" w:hAnsi="Cambria"/>
          <w:sz w:val="24"/>
          <w:szCs w:val="24"/>
        </w:rPr>
        <w:t>ontrolę stanu nośnika ciepła;</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lastRenderedPageBreak/>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 xml:space="preserve">Oprócz przypadków, o których mowa w art. 144 ust. 1 </w:t>
      </w:r>
      <w:proofErr w:type="spellStart"/>
      <w:r w:rsidRPr="00344D11">
        <w:rPr>
          <w:rFonts w:ascii="Cambria" w:hAnsi="Cambria" w:cs="†¯øw≥¸"/>
          <w:sz w:val="24"/>
          <w:szCs w:val="24"/>
        </w:rPr>
        <w:t>pkt</w:t>
      </w:r>
      <w:proofErr w:type="spellEnd"/>
      <w:r w:rsidRPr="00344D11">
        <w:rPr>
          <w:rFonts w:ascii="Cambria" w:hAnsi="Cambria" w:cs="†¯øw≥¸"/>
          <w:sz w:val="24"/>
          <w:szCs w:val="24"/>
        </w:rPr>
        <w:t xml:space="preserve">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w:t>
      </w:r>
      <w:r>
        <w:rPr>
          <w:rFonts w:ascii="Cambria" w:hAnsi="Cambria" w:cs="†¯øw≥¸"/>
          <w:sz w:val="24"/>
          <w:szCs w:val="24"/>
        </w:rPr>
        <w:t>o</w:t>
      </w:r>
      <w:r w:rsidRPr="00ED0D9E">
        <w:rPr>
          <w:rFonts w:ascii="Cambria" w:hAnsi="Cambria" w:cs="†¯øw≥¸"/>
          <w:sz w:val="24"/>
          <w:szCs w:val="24"/>
        </w:rPr>
        <w:t>lektorów słonecz</w:t>
      </w:r>
      <w:r>
        <w:rPr>
          <w:rFonts w:ascii="Cambria" w:hAnsi="Cambria" w:cs="†¯øw≥¸"/>
          <w:sz w:val="24"/>
          <w:szCs w:val="24"/>
        </w:rPr>
        <w:t xml:space="preserve">nych </w:t>
      </w:r>
      <w:r w:rsidRPr="00ED0D9E">
        <w:rPr>
          <w:rFonts w:ascii="Cambria" w:hAnsi="Cambria" w:cs="†¯øw≥¸"/>
          <w:sz w:val="24"/>
          <w:szCs w:val="24"/>
        </w:rPr>
        <w:t xml:space="preserve">w porównaniu z zestawieniem budynków, na których </w:t>
      </w:r>
      <w:r w:rsidRPr="00ED0D9E">
        <w:rPr>
          <w:rFonts w:ascii="Cambria" w:hAnsi="Cambria" w:cs="†¯øw≥¸"/>
          <w:sz w:val="24"/>
          <w:szCs w:val="24"/>
        </w:rPr>
        <w:lastRenderedPageBreak/>
        <w:t>mają być zamontowane in</w:t>
      </w:r>
      <w:r>
        <w:rPr>
          <w:rFonts w:ascii="Cambria" w:hAnsi="Cambria" w:cs="†¯øw≥¸"/>
          <w:sz w:val="24"/>
          <w:szCs w:val="24"/>
        </w:rPr>
        <w:t xml:space="preserve">stalacje kolektorów słonecznych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talacji kolektorów słonecznych</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d zestawu kolektorów słonecznych</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 xml:space="preserve">art. 142 ust. 5 </w:t>
      </w:r>
      <w:proofErr w:type="spellStart"/>
      <w:r w:rsidRPr="009C41C3">
        <w:rPr>
          <w:rFonts w:ascii="Cambria" w:hAnsi="Cambria"/>
          <w:sz w:val="24"/>
          <w:szCs w:val="24"/>
        </w:rPr>
        <w:t>Pzp</w:t>
      </w:r>
      <w:proofErr w:type="spellEnd"/>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Nie stanowi zmiany umowy w rozumieniu art. 144 ustawy Prawo zamówień </w:t>
      </w:r>
      <w:r w:rsidRPr="00ED0D9E">
        <w:rPr>
          <w:rFonts w:ascii="Cambria" w:hAnsi="Cambria" w:cs="†¯øw≥¸"/>
          <w:sz w:val="24"/>
          <w:szCs w:val="24"/>
        </w:rPr>
        <w:lastRenderedPageBreak/>
        <w:t>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w:t>
      </w:r>
      <w:proofErr w:type="spellStart"/>
      <w:r w:rsidRPr="00ED0D9E">
        <w:rPr>
          <w:rFonts w:ascii="Cambria" w:hAnsi="Cambria"/>
          <w:sz w:val="24"/>
          <w:szCs w:val="24"/>
        </w:rPr>
        <w:t>Pzp</w:t>
      </w:r>
      <w:proofErr w:type="spellEnd"/>
      <w:r w:rsidRPr="00ED0D9E">
        <w:rPr>
          <w:rFonts w:ascii="Cambria" w:hAnsi="Cambria"/>
          <w:sz w:val="24"/>
          <w:szCs w:val="24"/>
        </w:rPr>
        <w:t xml:space="preserve">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lastRenderedPageBreak/>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w:t>
      </w:r>
      <w:r w:rsidRPr="00ED0D9E">
        <w:rPr>
          <w:rFonts w:ascii="Cambria" w:hAnsi="Cambria" w:cs="†¯øw≥¸"/>
          <w:sz w:val="24"/>
          <w:szCs w:val="24"/>
        </w:rPr>
        <w:lastRenderedPageBreak/>
        <w:t>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lastRenderedPageBreak/>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kolektorów słonecznych</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lastRenderedPageBreak/>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lastRenderedPageBreak/>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 xml:space="preserve">kolektorów słonecznych na terenie </w:t>
      </w:r>
      <w:proofErr w:type="spellStart"/>
      <w:r w:rsidRPr="00ED027B">
        <w:rPr>
          <w:rFonts w:ascii="Cambria" w:hAnsi="Cambria"/>
          <w:b/>
          <w:i/>
          <w:sz w:val="24"/>
          <w:szCs w:val="24"/>
        </w:rPr>
        <w:t>gmin</w:t>
      </w:r>
      <w:proofErr w:type="spellEnd"/>
      <w:r w:rsidRPr="00ED027B">
        <w:rPr>
          <w:rFonts w:ascii="Cambria" w:hAnsi="Cambria"/>
          <w:b/>
          <w:i/>
          <w:sz w:val="24"/>
          <w:szCs w:val="24"/>
        </w:rPr>
        <w:t xml:space="preserve">: Cisna, Czarna, </w:t>
      </w:r>
      <w:r w:rsidRPr="00ED027B">
        <w:rPr>
          <w:rFonts w:ascii="Cambria" w:hAnsi="Cambria"/>
          <w:b/>
          <w:i/>
          <w:sz w:val="24"/>
          <w:szCs w:val="24"/>
        </w:rPr>
        <w:lastRenderedPageBreak/>
        <w:t>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w:t>
      </w:r>
      <w:proofErr w:type="spellStart"/>
      <w:r w:rsidRPr="00ED0D9E">
        <w:rPr>
          <w:rFonts w:ascii="Cambria" w:hAnsi="Cambria" w:cs="Calibri"/>
          <w:sz w:val="24"/>
          <w:szCs w:val="24"/>
        </w:rPr>
        <w:t>projekty</w:t>
      </w:r>
      <w:proofErr w:type="spellEnd"/>
      <w:r w:rsidRPr="00ED0D9E">
        <w:rPr>
          <w:rFonts w:ascii="Cambria" w:hAnsi="Cambria" w:cs="Calibri"/>
          <w:sz w:val="24"/>
          <w:szCs w:val="24"/>
        </w:rPr>
        <w:t xml:space="preserve">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9D463B" w:rsidP="00D503C1">
      <w:pPr>
        <w:widowControl w:val="0"/>
        <w:autoSpaceDE w:val="0"/>
        <w:autoSpaceDN w:val="0"/>
        <w:adjustRightInd w:val="0"/>
        <w:spacing w:line="276" w:lineRule="auto"/>
        <w:jc w:val="both"/>
        <w:rPr>
          <w:rFonts w:ascii="Cambria" w:hAnsi="Cambria" w:cs="01¯øw≥¸"/>
          <w:color w:val="000000"/>
          <w:sz w:val="24"/>
          <w:szCs w:val="24"/>
        </w:rPr>
      </w:pPr>
      <w:r w:rsidRPr="009D463B">
        <w:rPr>
          <w:rFonts w:ascii="Cambria" w:hAnsi="Cambria" w:cs="01¯øw≥¸"/>
          <w:b/>
          <w:noProof/>
          <w:sz w:val="24"/>
          <w:szCs w:val="24"/>
          <w:lang w:eastAsia="pl-PL"/>
        </w:rPr>
        <w:pict>
          <v:shapetype id="_x0000_t202" coordsize="21600,21600" o:spt="202" path="m,l,21600r21600,l21600,xe">
            <v:stroke joinstyle="miter"/>
            <v:path gradientshapeok="t" o:connecttype="rect"/>
          </v:shapetype>
          <v:shape id="Pole tekstowe 36" o:spid="_x0000_s1026" type="#_x0000_t202" style="position:absolute;left:0;text-align:left;margin-left:1232.3pt;margin-top:0;width:454.5pt;height:74.25pt;z-index:-251656704;visibility:visible;mso-wrap-distance-left:18pt;mso-wrap-distance-top:18pt;mso-wrap-distance-right:18pt;mso-wrap-distance-bottom:18pt;mso-position-horizontal:right;mso-position-horizontal-relative:margin;mso-position-vertical:bottom;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 xml:space="preserve">/w zamówienia dostawę i montaż instalacji kolektorów słonecznych </w:t>
      </w:r>
      <w:r w:rsidR="00D503C1" w:rsidRPr="00ED0D9E">
        <w:rPr>
          <w:rFonts w:ascii="Cambria" w:hAnsi="Cambria" w:cs="01¯øw≥¸"/>
          <w:color w:val="000000"/>
          <w:sz w:val="24"/>
          <w:szCs w:val="24"/>
        </w:rPr>
        <w:t>w następującej lokalizacji:</w:t>
      </w:r>
    </w:p>
    <w:tbl>
      <w:tblPr>
        <w:tblW w:w="0" w:type="auto"/>
        <w:jc w:val="center"/>
        <w:tblLook w:val="00A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kolektorów słonecznych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wad, awarii i usterek instalacji kolektorów słonecznych</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lastRenderedPageBreak/>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wycieków płynu z kolektora </w:t>
      </w:r>
      <w:r>
        <w:rPr>
          <w:rFonts w:ascii="Cambria" w:hAnsi="Cambria" w:cs="†¯øw≥¸"/>
          <w:i/>
          <w:sz w:val="24"/>
          <w:szCs w:val="24"/>
        </w:rPr>
        <w:t>(dotyczy instalacji kolektorów słonecznych</w:t>
      </w:r>
      <w:r w:rsidRPr="00ED0D9E">
        <w:rPr>
          <w:rFonts w:ascii="Cambria" w:hAnsi="Cambria" w:cs="†¯øw≥¸"/>
          <w:i/>
          <w:sz w:val="24"/>
          <w:szCs w:val="24"/>
        </w:rPr>
        <w:t>)</w:t>
      </w:r>
      <w:r w:rsidRPr="00ED0D9E">
        <w:rPr>
          <w:rFonts w:ascii="Cambria" w:hAnsi="Cambria" w:cs="†¯øw≥¸"/>
          <w:sz w:val="24"/>
          <w:szCs w:val="24"/>
        </w:rPr>
        <w:t xml:space="preserve">,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lastRenderedPageBreak/>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lastRenderedPageBreak/>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lastRenderedPageBreak/>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714" w:rsidRDefault="00200714">
      <w:pPr>
        <w:spacing w:after="0" w:line="240" w:lineRule="auto"/>
      </w:pPr>
      <w:r>
        <w:separator/>
      </w:r>
    </w:p>
  </w:endnote>
  <w:endnote w:type="continuationSeparator" w:id="0">
    <w:p w:rsidR="00200714" w:rsidRDefault="002007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43"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80"/>
    <w:family w:val="swiss"/>
    <w:pitch w:val="default"/>
    <w:sig w:usb0="00000000" w:usb1="00000000" w:usb2="00000000" w:usb3="00000000" w:csb0="00000000"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4186153"/>
      <w:docPartObj>
        <w:docPartGallery w:val="Page Numbers (Bottom of Page)"/>
        <w:docPartUnique/>
      </w:docPartObj>
    </w:sdtPr>
    <w:sdtEndPr>
      <w:rPr>
        <w:color w:val="7F7F7F" w:themeColor="background1" w:themeShade="7F"/>
        <w:spacing w:val="60"/>
      </w:rPr>
    </w:sdtEndPr>
    <w:sdtContent>
      <w:p w:rsidR="002B39F1" w:rsidRDefault="009D463B">
        <w:pPr>
          <w:pStyle w:val="Stopka"/>
          <w:pBdr>
            <w:top w:val="single" w:sz="4" w:space="1" w:color="D9D9D9" w:themeColor="background1" w:themeShade="D9"/>
          </w:pBdr>
          <w:jc w:val="right"/>
        </w:pPr>
        <w:r>
          <w:fldChar w:fldCharType="begin"/>
        </w:r>
        <w:r w:rsidR="00157AED">
          <w:instrText>PAGE   \* MERGEFORMAT</w:instrText>
        </w:r>
        <w:r>
          <w:fldChar w:fldCharType="separate"/>
        </w:r>
        <w:r w:rsidR="003B15DC">
          <w:rPr>
            <w:noProof/>
          </w:rPr>
          <w:t>13</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714" w:rsidRDefault="00200714">
      <w:pPr>
        <w:spacing w:after="0" w:line="240" w:lineRule="auto"/>
      </w:pPr>
      <w:r>
        <w:separator/>
      </w:r>
    </w:p>
  </w:footnote>
  <w:footnote w:type="continuationSeparator" w:id="0">
    <w:p w:rsidR="00200714" w:rsidRDefault="002007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characterSpacingControl w:val="doNotCompress"/>
  <w:footnotePr>
    <w:footnote w:id="-1"/>
    <w:footnote w:id="0"/>
  </w:footnotePr>
  <w:endnotePr>
    <w:endnote w:id="-1"/>
    <w:endnote w:id="0"/>
  </w:endnotePr>
  <w:compat/>
  <w:rsids>
    <w:rsidRoot w:val="007A5A65"/>
    <w:rsid w:val="0005064F"/>
    <w:rsid w:val="00066E3E"/>
    <w:rsid w:val="000C5435"/>
    <w:rsid w:val="000D05FF"/>
    <w:rsid w:val="000E13BF"/>
    <w:rsid w:val="000F1460"/>
    <w:rsid w:val="00157AED"/>
    <w:rsid w:val="001D67AB"/>
    <w:rsid w:val="00200714"/>
    <w:rsid w:val="002167D7"/>
    <w:rsid w:val="00266FEB"/>
    <w:rsid w:val="0029774C"/>
    <w:rsid w:val="002A23DD"/>
    <w:rsid w:val="002B39F1"/>
    <w:rsid w:val="003112E4"/>
    <w:rsid w:val="003378A9"/>
    <w:rsid w:val="00355E1F"/>
    <w:rsid w:val="00372661"/>
    <w:rsid w:val="00384E33"/>
    <w:rsid w:val="00385D79"/>
    <w:rsid w:val="003B15DC"/>
    <w:rsid w:val="003D721B"/>
    <w:rsid w:val="003F02C3"/>
    <w:rsid w:val="0041769C"/>
    <w:rsid w:val="0044502A"/>
    <w:rsid w:val="00523A43"/>
    <w:rsid w:val="005B265A"/>
    <w:rsid w:val="00655CB4"/>
    <w:rsid w:val="00665359"/>
    <w:rsid w:val="00696B27"/>
    <w:rsid w:val="006B5AC1"/>
    <w:rsid w:val="00722583"/>
    <w:rsid w:val="00743C52"/>
    <w:rsid w:val="007A5A65"/>
    <w:rsid w:val="007E256A"/>
    <w:rsid w:val="00800ECB"/>
    <w:rsid w:val="008800DE"/>
    <w:rsid w:val="008814EE"/>
    <w:rsid w:val="008A10C7"/>
    <w:rsid w:val="008E6ABC"/>
    <w:rsid w:val="009612BD"/>
    <w:rsid w:val="009D463B"/>
    <w:rsid w:val="00B15961"/>
    <w:rsid w:val="00B30812"/>
    <w:rsid w:val="00BC44D5"/>
    <w:rsid w:val="00C33AFD"/>
    <w:rsid w:val="00C9643D"/>
    <w:rsid w:val="00CC43AF"/>
    <w:rsid w:val="00CC7C60"/>
    <w:rsid w:val="00CD3860"/>
    <w:rsid w:val="00CE2427"/>
    <w:rsid w:val="00D12BBA"/>
    <w:rsid w:val="00D503C1"/>
    <w:rsid w:val="00D53E2D"/>
    <w:rsid w:val="00D858B9"/>
    <w:rsid w:val="00DD3648"/>
    <w:rsid w:val="00DE0F63"/>
    <w:rsid w:val="00E125DA"/>
    <w:rsid w:val="00E15CB1"/>
    <w:rsid w:val="00EA33F3"/>
    <w:rsid w:val="00EE67E6"/>
    <w:rsid w:val="00F240BC"/>
    <w:rsid w:val="00F710D3"/>
    <w:rsid w:val="00FA35CE"/>
    <w:rsid w:val="00FF31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39</Pages>
  <Words>12133</Words>
  <Characters>72800</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Ja</cp:lastModifiedBy>
  <cp:revision>4</cp:revision>
  <dcterms:created xsi:type="dcterms:W3CDTF">2018-05-15T06:45:00Z</dcterms:created>
  <dcterms:modified xsi:type="dcterms:W3CDTF">2018-06-13T09:16:00Z</dcterms:modified>
</cp:coreProperties>
</file>